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C96" w:rsidRPr="00ED2C96" w:rsidRDefault="00ED2C96" w:rsidP="000D7863">
      <w:pPr>
        <w:spacing w:before="100" w:beforeAutospacing="1" w:after="100" w:afterAutospacing="1"/>
        <w:outlineLvl w:val="0"/>
        <w:rPr>
          <w:b/>
          <w:bCs/>
          <w:color w:val="000000" w:themeColor="text1"/>
          <w:kern w:val="36"/>
          <w:sz w:val="48"/>
          <w:szCs w:val="48"/>
          <w:lang w:val="pt-PT" w:eastAsia="en-ZA"/>
        </w:rPr>
      </w:pPr>
      <w:proofErr w:type="spellStart"/>
      <w:r w:rsidRPr="00ED2C96">
        <w:rPr>
          <w:b/>
          <w:bCs/>
          <w:color w:val="000000" w:themeColor="text1"/>
          <w:kern w:val="36"/>
          <w:sz w:val="48"/>
          <w:szCs w:val="48"/>
          <w:lang w:val="pt-PT" w:eastAsia="en-ZA"/>
        </w:rPr>
        <w:t>Diodo</w:t>
      </w:r>
      <w:proofErr w:type="spellEnd"/>
      <w:r w:rsidRPr="00ED2C96">
        <w:rPr>
          <w:b/>
          <w:bCs/>
          <w:color w:val="000000" w:themeColor="text1"/>
          <w:kern w:val="36"/>
          <w:sz w:val="48"/>
          <w:szCs w:val="48"/>
          <w:lang w:val="pt-PT" w:eastAsia="en-ZA"/>
        </w:rPr>
        <w:t xml:space="preserve"> emissor de luz</w:t>
      </w:r>
    </w:p>
    <w:p w:rsidR="00FD5629" w:rsidRPr="00BA26F3" w:rsidRDefault="00ED2C96" w:rsidP="000D7863">
      <w:pPr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O </w:t>
      </w:r>
      <w:proofErr w:type="spellStart"/>
      <w:r w:rsidRPr="00BA26F3">
        <w:rPr>
          <w:b/>
          <w:bCs/>
          <w:color w:val="000000" w:themeColor="text1"/>
          <w:lang w:val="pt-PT"/>
        </w:rPr>
        <w:t>diodo</w:t>
      </w:r>
      <w:proofErr w:type="spellEnd"/>
      <w:r w:rsidRPr="00BA26F3">
        <w:rPr>
          <w:b/>
          <w:bCs/>
          <w:color w:val="000000" w:themeColor="text1"/>
          <w:lang w:val="pt-PT"/>
        </w:rPr>
        <w:t xml:space="preserve"> emissor de luz</w:t>
      </w:r>
      <w:r w:rsidRPr="00BA26F3">
        <w:rPr>
          <w:color w:val="000000" w:themeColor="text1"/>
          <w:lang w:val="pt-PT"/>
        </w:rPr>
        <w:t xml:space="preserve"> também é conhecido pela sigla em </w:t>
      </w:r>
      <w:hyperlink r:id="rId5" w:tooltip="Língua inglesa" w:history="1">
        <w:r w:rsidRPr="00BA26F3">
          <w:rPr>
            <w:rStyle w:val="Hyperlink"/>
            <w:color w:val="000000" w:themeColor="text1"/>
            <w:u w:val="none"/>
            <w:lang w:val="pt-PT"/>
          </w:rPr>
          <w:t>inglês</w:t>
        </w:r>
      </w:hyperlink>
      <w:r w:rsidRPr="00BA26F3">
        <w:rPr>
          <w:color w:val="000000" w:themeColor="text1"/>
          <w:lang w:val="pt-PT"/>
        </w:rPr>
        <w:t xml:space="preserve"> </w:t>
      </w:r>
      <w:r w:rsidRPr="00BA26F3">
        <w:rPr>
          <w:b/>
          <w:bCs/>
          <w:color w:val="000000" w:themeColor="text1"/>
          <w:lang w:val="pt-PT"/>
        </w:rPr>
        <w:t>LED</w:t>
      </w:r>
      <w:r w:rsidRPr="00BA26F3">
        <w:rPr>
          <w:color w:val="000000" w:themeColor="text1"/>
          <w:lang w:val="pt-PT"/>
        </w:rPr>
        <w:t xml:space="preserve"> (</w:t>
      </w:r>
      <w:proofErr w:type="spellStart"/>
      <w:r w:rsidRPr="00BA26F3">
        <w:rPr>
          <w:b/>
          <w:bCs/>
          <w:color w:val="000000" w:themeColor="text1"/>
          <w:lang w:val="pt-PT"/>
        </w:rPr>
        <w:t>L</w:t>
      </w:r>
      <w:r w:rsidRPr="00BA26F3">
        <w:rPr>
          <w:color w:val="000000" w:themeColor="text1"/>
          <w:lang w:val="pt-PT"/>
        </w:rPr>
        <w:t>ight</w:t>
      </w:r>
      <w:proofErr w:type="spellEnd"/>
      <w:r w:rsidRPr="00BA26F3">
        <w:rPr>
          <w:color w:val="000000" w:themeColor="text1"/>
          <w:lang w:val="pt-PT"/>
        </w:rPr>
        <w:t xml:space="preserve"> </w:t>
      </w:r>
      <w:proofErr w:type="spellStart"/>
      <w:r w:rsidRPr="00BA26F3">
        <w:rPr>
          <w:b/>
          <w:bCs/>
          <w:color w:val="000000" w:themeColor="text1"/>
          <w:lang w:val="pt-PT"/>
        </w:rPr>
        <w:t>E</w:t>
      </w:r>
      <w:r w:rsidRPr="00BA26F3">
        <w:rPr>
          <w:color w:val="000000" w:themeColor="text1"/>
          <w:lang w:val="pt-PT"/>
        </w:rPr>
        <w:t>mitting</w:t>
      </w:r>
      <w:proofErr w:type="spellEnd"/>
      <w:r w:rsidRPr="00BA26F3">
        <w:rPr>
          <w:color w:val="000000" w:themeColor="text1"/>
          <w:lang w:val="pt-PT"/>
        </w:rPr>
        <w:t xml:space="preserve"> </w:t>
      </w:r>
      <w:proofErr w:type="spellStart"/>
      <w:r w:rsidRPr="00BA26F3">
        <w:rPr>
          <w:b/>
          <w:bCs/>
          <w:color w:val="000000" w:themeColor="text1"/>
          <w:lang w:val="pt-PT"/>
        </w:rPr>
        <w:t>D</w:t>
      </w:r>
      <w:r w:rsidRPr="00BA26F3">
        <w:rPr>
          <w:color w:val="000000" w:themeColor="text1"/>
          <w:lang w:val="pt-PT"/>
        </w:rPr>
        <w:t>iode</w:t>
      </w:r>
      <w:proofErr w:type="spellEnd"/>
      <w:r w:rsidRPr="00BA26F3">
        <w:rPr>
          <w:color w:val="000000" w:themeColor="text1"/>
          <w:lang w:val="pt-PT"/>
        </w:rPr>
        <w:t xml:space="preserve">). Sua funcionalidade básica é a emissão de luz em locais e instrumentos onde se torna mais conveniente a sua utilização no lugar de uma lâmpada. Especialmente utilizado em produtos de </w:t>
      </w:r>
      <w:proofErr w:type="spellStart"/>
      <w:r w:rsidRPr="00BA26F3">
        <w:rPr>
          <w:color w:val="000000" w:themeColor="text1"/>
          <w:lang w:val="pt-PT"/>
        </w:rPr>
        <w:t>microeletrônica</w:t>
      </w:r>
      <w:proofErr w:type="spellEnd"/>
      <w:r w:rsidRPr="00BA26F3">
        <w:rPr>
          <w:color w:val="000000" w:themeColor="text1"/>
          <w:lang w:val="pt-PT"/>
        </w:rPr>
        <w:t xml:space="preserve"> como sinalizador de avisos, também pode ser encontrado em tamanho maior, como em alguns modelos de </w:t>
      </w:r>
      <w:hyperlink r:id="rId6" w:tooltip="Semáforo" w:history="1">
        <w:r w:rsidRPr="00BA26F3">
          <w:rPr>
            <w:rStyle w:val="Hyperlink"/>
            <w:color w:val="000000" w:themeColor="text1"/>
            <w:u w:val="none"/>
            <w:lang w:val="pt-PT"/>
          </w:rPr>
          <w:t>semáforos</w:t>
        </w:r>
      </w:hyperlink>
      <w:r w:rsidRPr="00BA26F3">
        <w:rPr>
          <w:color w:val="000000" w:themeColor="text1"/>
          <w:lang w:val="pt-PT"/>
        </w:rPr>
        <w:t>.</w:t>
      </w:r>
    </w:p>
    <w:p w:rsidR="00ED2C96" w:rsidRPr="00BA26F3" w:rsidRDefault="00ED2C96" w:rsidP="000D7863">
      <w:pPr>
        <w:rPr>
          <w:color w:val="000000" w:themeColor="text1"/>
          <w:lang w:val="pt-PT"/>
        </w:rPr>
      </w:pPr>
    </w:p>
    <w:p w:rsidR="00ED2C96" w:rsidRPr="00BA26F3" w:rsidRDefault="00ED2C96" w:rsidP="000D7863">
      <w:pPr>
        <w:pStyle w:val="Heading2"/>
        <w:rPr>
          <w:color w:val="000000" w:themeColor="text1"/>
          <w:lang w:val="pt-PT"/>
        </w:rPr>
      </w:pPr>
      <w:r w:rsidRPr="00BA26F3">
        <w:rPr>
          <w:rStyle w:val="mw-headline"/>
          <w:color w:val="000000" w:themeColor="text1"/>
          <w:lang w:val="pt-PT"/>
        </w:rPr>
        <w:t>Características</w:t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O LED é um </w:t>
      </w:r>
      <w:hyperlink r:id="rId7" w:tooltip="Diodo" w:history="1">
        <w:proofErr w:type="spellStart"/>
        <w:r w:rsidRPr="00BA26F3">
          <w:rPr>
            <w:rStyle w:val="Hyperlink"/>
            <w:color w:val="000000" w:themeColor="text1"/>
            <w:u w:val="none"/>
            <w:lang w:val="pt-PT"/>
          </w:rPr>
          <w:t>diodo</w:t>
        </w:r>
        <w:proofErr w:type="spellEnd"/>
      </w:hyperlink>
      <w:r w:rsidRPr="00BA26F3">
        <w:rPr>
          <w:color w:val="000000" w:themeColor="text1"/>
          <w:lang w:val="pt-PT"/>
        </w:rPr>
        <w:t xml:space="preserve"> </w:t>
      </w:r>
      <w:hyperlink r:id="rId8" w:tooltip="Semicondutor" w:history="1">
        <w:r w:rsidRPr="00BA26F3">
          <w:rPr>
            <w:rStyle w:val="Hyperlink"/>
            <w:color w:val="000000" w:themeColor="text1"/>
            <w:u w:val="none"/>
            <w:lang w:val="pt-PT"/>
          </w:rPr>
          <w:t>semicondutor</w:t>
        </w:r>
      </w:hyperlink>
      <w:r w:rsidRPr="00BA26F3">
        <w:rPr>
          <w:color w:val="000000" w:themeColor="text1"/>
          <w:lang w:val="pt-PT"/>
        </w:rPr>
        <w:t xml:space="preserve"> (junção P-N) que quando </w:t>
      </w:r>
      <w:proofErr w:type="spellStart"/>
      <w:r w:rsidRPr="00BA26F3">
        <w:rPr>
          <w:color w:val="000000" w:themeColor="text1"/>
          <w:lang w:val="pt-PT"/>
        </w:rPr>
        <w:t>energizado</w:t>
      </w:r>
      <w:proofErr w:type="spellEnd"/>
      <w:r w:rsidRPr="00BA26F3">
        <w:rPr>
          <w:color w:val="000000" w:themeColor="text1"/>
          <w:lang w:val="pt-PT"/>
        </w:rPr>
        <w:t xml:space="preserve"> emite </w:t>
      </w:r>
      <w:hyperlink r:id="rId9" w:tooltip="Luz" w:history="1">
        <w:r w:rsidRPr="00BA26F3">
          <w:rPr>
            <w:rStyle w:val="Hyperlink"/>
            <w:color w:val="000000" w:themeColor="text1"/>
            <w:u w:val="none"/>
            <w:lang w:val="pt-PT"/>
          </w:rPr>
          <w:t>luz</w:t>
        </w:r>
      </w:hyperlink>
      <w:r w:rsidRPr="00BA26F3">
        <w:rPr>
          <w:color w:val="000000" w:themeColor="text1"/>
          <w:lang w:val="pt-PT"/>
        </w:rPr>
        <w:t xml:space="preserve"> visível por isso LED (</w:t>
      </w:r>
      <w:proofErr w:type="spellStart"/>
      <w:r w:rsidRPr="00BA26F3">
        <w:rPr>
          <w:color w:val="000000" w:themeColor="text1"/>
          <w:lang w:val="pt-PT"/>
        </w:rPr>
        <w:t>Diodo</w:t>
      </w:r>
      <w:proofErr w:type="spellEnd"/>
      <w:r w:rsidRPr="00BA26F3">
        <w:rPr>
          <w:color w:val="000000" w:themeColor="text1"/>
          <w:lang w:val="pt-PT"/>
        </w:rPr>
        <w:t xml:space="preserve"> Emissor de Luz). A </w:t>
      </w:r>
      <w:hyperlink r:id="rId10" w:tooltip="Luz" w:history="1">
        <w:r w:rsidRPr="00BA26F3">
          <w:rPr>
            <w:rStyle w:val="Hyperlink"/>
            <w:color w:val="000000" w:themeColor="text1"/>
            <w:u w:val="none"/>
            <w:lang w:val="pt-PT"/>
          </w:rPr>
          <w:t>luz</w:t>
        </w:r>
      </w:hyperlink>
      <w:r w:rsidRPr="00BA26F3">
        <w:rPr>
          <w:color w:val="000000" w:themeColor="text1"/>
          <w:lang w:val="pt-PT"/>
        </w:rPr>
        <w:t xml:space="preserve"> não é </w:t>
      </w:r>
      <w:hyperlink r:id="rId11" w:tooltip="Monocromático" w:history="1">
        <w:r w:rsidRPr="00BA26F3">
          <w:rPr>
            <w:rStyle w:val="Hyperlink"/>
            <w:color w:val="000000" w:themeColor="text1"/>
            <w:u w:val="none"/>
            <w:lang w:val="pt-PT"/>
          </w:rPr>
          <w:t>monocromática</w:t>
        </w:r>
      </w:hyperlink>
      <w:r w:rsidRPr="00BA26F3">
        <w:rPr>
          <w:color w:val="000000" w:themeColor="text1"/>
          <w:lang w:val="pt-PT"/>
        </w:rPr>
        <w:t xml:space="preserve"> (como em um </w:t>
      </w:r>
      <w:hyperlink r:id="rId12" w:tooltip="Laser" w:history="1">
        <w:r w:rsidRPr="00BA26F3">
          <w:rPr>
            <w:rStyle w:val="Hyperlink"/>
            <w:color w:val="000000" w:themeColor="text1"/>
            <w:u w:val="none"/>
            <w:lang w:val="pt-PT"/>
          </w:rPr>
          <w:t>laser</w:t>
        </w:r>
      </w:hyperlink>
      <w:r w:rsidRPr="00BA26F3">
        <w:rPr>
          <w:color w:val="000000" w:themeColor="text1"/>
          <w:lang w:val="pt-PT"/>
        </w:rPr>
        <w:t xml:space="preserve">), mas consiste de uma banda espectral relativamente estreita e é produzida pelas interacções energéticas do </w:t>
      </w:r>
      <w:hyperlink r:id="rId13" w:tooltip="Electrão" w:history="1">
        <w:r w:rsidRPr="00BA26F3">
          <w:rPr>
            <w:rStyle w:val="Hyperlink"/>
            <w:color w:val="000000" w:themeColor="text1"/>
            <w:u w:val="none"/>
            <w:lang w:val="pt-PT"/>
          </w:rPr>
          <w:t>electrão</w:t>
        </w:r>
      </w:hyperlink>
      <w:r w:rsidRPr="00BA26F3">
        <w:rPr>
          <w:color w:val="000000" w:themeColor="text1"/>
          <w:lang w:val="pt-PT"/>
        </w:rPr>
        <w:t xml:space="preserve"> </w:t>
      </w:r>
      <w:r w:rsidRPr="00BA26F3">
        <w:rPr>
          <w:i/>
          <w:iCs/>
          <w:color w:val="000000" w:themeColor="text1"/>
          <w:lang w:val="pt-PT"/>
        </w:rPr>
        <w:t xml:space="preserve">(português </w:t>
      </w:r>
      <w:proofErr w:type="gramStart"/>
      <w:r w:rsidRPr="00BA26F3">
        <w:rPr>
          <w:i/>
          <w:iCs/>
          <w:color w:val="000000" w:themeColor="text1"/>
          <w:lang w:val="pt-PT"/>
        </w:rPr>
        <w:t>europeu)</w:t>
      </w:r>
      <w:r w:rsidRPr="00BA26F3">
        <w:rPr>
          <w:color w:val="000000" w:themeColor="text1"/>
          <w:lang w:val="pt-PT"/>
        </w:rPr>
        <w:t>/</w:t>
      </w:r>
      <w:proofErr w:type="spellStart"/>
      <w:r w:rsidRPr="00BA26F3">
        <w:rPr>
          <w:color w:val="000000" w:themeColor="text1"/>
          <w:lang w:val="pt-PT"/>
        </w:rPr>
        <w:t>elétron</w:t>
      </w:r>
      <w:proofErr w:type="spellEnd"/>
      <w:proofErr w:type="gramEnd"/>
      <w:r w:rsidRPr="00BA26F3">
        <w:rPr>
          <w:color w:val="000000" w:themeColor="text1"/>
          <w:lang w:val="pt-PT"/>
        </w:rPr>
        <w:t xml:space="preserve"> </w:t>
      </w:r>
      <w:r w:rsidRPr="00BA26F3">
        <w:rPr>
          <w:i/>
          <w:iCs/>
          <w:color w:val="000000" w:themeColor="text1"/>
          <w:lang w:val="pt-PT"/>
        </w:rPr>
        <w:t>(português brasileiro)</w:t>
      </w:r>
      <w:r w:rsidRPr="00BA26F3">
        <w:rPr>
          <w:color w:val="000000" w:themeColor="text1"/>
          <w:lang w:val="pt-PT"/>
        </w:rPr>
        <w:t xml:space="preserve">. O processo de emissão de </w:t>
      </w:r>
      <w:hyperlink r:id="rId14" w:tooltip="Luz" w:history="1">
        <w:r w:rsidRPr="00BA26F3">
          <w:rPr>
            <w:rStyle w:val="Hyperlink"/>
            <w:color w:val="000000" w:themeColor="text1"/>
            <w:u w:val="none"/>
            <w:lang w:val="pt-PT"/>
          </w:rPr>
          <w:t>luz</w:t>
        </w:r>
      </w:hyperlink>
      <w:r w:rsidRPr="00BA26F3">
        <w:rPr>
          <w:color w:val="000000" w:themeColor="text1"/>
          <w:lang w:val="pt-PT"/>
        </w:rPr>
        <w:t xml:space="preserve"> pela aplicação de uma fonte eléctrica de </w:t>
      </w:r>
      <w:hyperlink r:id="rId15" w:tooltip="Energia" w:history="1">
        <w:r w:rsidRPr="00BA26F3">
          <w:rPr>
            <w:rStyle w:val="Hyperlink"/>
            <w:color w:val="000000" w:themeColor="text1"/>
            <w:u w:val="none"/>
            <w:lang w:val="pt-PT"/>
          </w:rPr>
          <w:t>energia</w:t>
        </w:r>
      </w:hyperlink>
      <w:r w:rsidRPr="00BA26F3">
        <w:rPr>
          <w:color w:val="000000" w:themeColor="text1"/>
          <w:lang w:val="pt-PT"/>
        </w:rPr>
        <w:t xml:space="preserve"> é chamado </w:t>
      </w:r>
      <w:proofErr w:type="spellStart"/>
      <w:r w:rsidRPr="00BA26F3">
        <w:rPr>
          <w:i/>
          <w:iCs/>
          <w:color w:val="000000" w:themeColor="text1"/>
          <w:lang w:val="pt-PT"/>
        </w:rPr>
        <w:t>eletroluminescência</w:t>
      </w:r>
      <w:proofErr w:type="spellEnd"/>
      <w:r w:rsidRPr="00BA26F3">
        <w:rPr>
          <w:color w:val="000000" w:themeColor="text1"/>
          <w:lang w:val="pt-PT"/>
        </w:rPr>
        <w:t>.</w:t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Em qualquer junção P-N polarizada </w:t>
      </w:r>
      <w:proofErr w:type="spellStart"/>
      <w:r w:rsidRPr="00BA26F3">
        <w:rPr>
          <w:color w:val="000000" w:themeColor="text1"/>
          <w:lang w:val="pt-PT"/>
        </w:rPr>
        <w:t>diretamente</w:t>
      </w:r>
      <w:proofErr w:type="spellEnd"/>
      <w:r w:rsidRPr="00BA26F3">
        <w:rPr>
          <w:color w:val="000000" w:themeColor="text1"/>
          <w:lang w:val="pt-PT"/>
        </w:rPr>
        <w:t xml:space="preserve">, dentro da estrutura, próximo à junção, ocorrem recombinações de lacunas e </w:t>
      </w:r>
      <w:proofErr w:type="spellStart"/>
      <w:r w:rsidRPr="00BA26F3">
        <w:rPr>
          <w:color w:val="000000" w:themeColor="text1"/>
          <w:lang w:val="pt-PT"/>
        </w:rPr>
        <w:t>elétrons</w:t>
      </w:r>
      <w:proofErr w:type="spellEnd"/>
      <w:r w:rsidRPr="00BA26F3">
        <w:rPr>
          <w:color w:val="000000" w:themeColor="text1"/>
          <w:lang w:val="pt-PT"/>
        </w:rPr>
        <w:t xml:space="preserve">. Essa recombinação exige que a energia possuída por esse </w:t>
      </w:r>
      <w:proofErr w:type="spellStart"/>
      <w:r w:rsidRPr="00BA26F3">
        <w:rPr>
          <w:color w:val="000000" w:themeColor="text1"/>
          <w:lang w:val="pt-PT"/>
        </w:rPr>
        <w:t>elétrons</w:t>
      </w:r>
      <w:proofErr w:type="spellEnd"/>
      <w:r w:rsidRPr="00BA26F3">
        <w:rPr>
          <w:color w:val="000000" w:themeColor="text1"/>
          <w:lang w:val="pt-PT"/>
        </w:rPr>
        <w:t xml:space="preserve">, que até então era livre, seja liberada, o que ocorre na forma de </w:t>
      </w:r>
      <w:hyperlink r:id="rId16" w:tooltip="Calor" w:history="1">
        <w:r w:rsidRPr="00BA26F3">
          <w:rPr>
            <w:rStyle w:val="Hyperlink"/>
            <w:color w:val="000000" w:themeColor="text1"/>
            <w:u w:val="none"/>
            <w:lang w:val="pt-PT"/>
          </w:rPr>
          <w:t>calor</w:t>
        </w:r>
      </w:hyperlink>
      <w:r w:rsidRPr="00BA26F3">
        <w:rPr>
          <w:color w:val="000000" w:themeColor="text1"/>
          <w:lang w:val="pt-PT"/>
        </w:rPr>
        <w:t xml:space="preserve"> ou </w:t>
      </w:r>
      <w:hyperlink r:id="rId17" w:tooltip="Fóton" w:history="1">
        <w:proofErr w:type="spellStart"/>
        <w:r w:rsidRPr="00BA26F3">
          <w:rPr>
            <w:rStyle w:val="Hyperlink"/>
            <w:color w:val="000000" w:themeColor="text1"/>
            <w:u w:val="none"/>
            <w:lang w:val="pt-PT"/>
          </w:rPr>
          <w:t>fótons</w:t>
        </w:r>
        <w:proofErr w:type="spellEnd"/>
      </w:hyperlink>
      <w:r w:rsidRPr="00BA26F3">
        <w:rPr>
          <w:color w:val="000000" w:themeColor="text1"/>
          <w:lang w:val="pt-PT"/>
        </w:rPr>
        <w:t xml:space="preserve"> de </w:t>
      </w:r>
      <w:proofErr w:type="gramStart"/>
      <w:r w:rsidRPr="00BA26F3">
        <w:rPr>
          <w:color w:val="000000" w:themeColor="text1"/>
          <w:lang w:val="pt-PT"/>
        </w:rPr>
        <w:t>luz .</w:t>
      </w:r>
      <w:proofErr w:type="gramEnd"/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No </w:t>
      </w:r>
      <w:hyperlink r:id="rId18" w:tooltip="Silício" w:history="1">
        <w:r w:rsidRPr="00BA26F3">
          <w:rPr>
            <w:rStyle w:val="Hyperlink"/>
            <w:color w:val="000000" w:themeColor="text1"/>
            <w:u w:val="none"/>
            <w:lang w:val="pt-PT"/>
          </w:rPr>
          <w:t>silício</w:t>
        </w:r>
      </w:hyperlink>
      <w:r w:rsidRPr="00BA26F3">
        <w:rPr>
          <w:color w:val="000000" w:themeColor="text1"/>
          <w:lang w:val="pt-PT"/>
        </w:rPr>
        <w:t xml:space="preserve"> e no </w:t>
      </w:r>
      <w:hyperlink r:id="rId19" w:tooltip="Germânio" w:history="1">
        <w:r w:rsidRPr="00BA26F3">
          <w:rPr>
            <w:rStyle w:val="Hyperlink"/>
            <w:color w:val="000000" w:themeColor="text1"/>
            <w:u w:val="none"/>
            <w:lang w:val="pt-PT"/>
          </w:rPr>
          <w:t>germânio</w:t>
        </w:r>
      </w:hyperlink>
      <w:r w:rsidRPr="00BA26F3">
        <w:rPr>
          <w:color w:val="000000" w:themeColor="text1"/>
          <w:lang w:val="pt-PT"/>
        </w:rPr>
        <w:t xml:space="preserve">, que são os </w:t>
      </w:r>
      <w:hyperlink r:id="rId20" w:tooltip="Elementos" w:history="1">
        <w:r w:rsidRPr="00BA26F3">
          <w:rPr>
            <w:rStyle w:val="Hyperlink"/>
            <w:color w:val="000000" w:themeColor="text1"/>
            <w:u w:val="none"/>
            <w:lang w:val="pt-PT"/>
          </w:rPr>
          <w:t>elementos</w:t>
        </w:r>
      </w:hyperlink>
      <w:r w:rsidRPr="00BA26F3">
        <w:rPr>
          <w:color w:val="000000" w:themeColor="text1"/>
          <w:lang w:val="pt-PT"/>
        </w:rPr>
        <w:t xml:space="preserve"> básicos dos </w:t>
      </w:r>
      <w:hyperlink r:id="rId21" w:tooltip="Diodos" w:history="1">
        <w:proofErr w:type="spellStart"/>
        <w:r w:rsidRPr="00BA26F3">
          <w:rPr>
            <w:rStyle w:val="Hyperlink"/>
            <w:color w:val="000000" w:themeColor="text1"/>
            <w:u w:val="none"/>
            <w:lang w:val="pt-PT"/>
          </w:rPr>
          <w:t>diodos</w:t>
        </w:r>
        <w:proofErr w:type="spellEnd"/>
      </w:hyperlink>
      <w:r w:rsidRPr="00BA26F3">
        <w:rPr>
          <w:color w:val="000000" w:themeColor="text1"/>
          <w:lang w:val="pt-PT"/>
        </w:rPr>
        <w:t xml:space="preserve"> e </w:t>
      </w:r>
      <w:hyperlink r:id="rId22" w:tooltip="Transistor" w:history="1">
        <w:proofErr w:type="spellStart"/>
        <w:r w:rsidRPr="00BA26F3">
          <w:rPr>
            <w:rStyle w:val="Hyperlink"/>
            <w:color w:val="000000" w:themeColor="text1"/>
            <w:u w:val="none"/>
            <w:lang w:val="pt-PT"/>
          </w:rPr>
          <w:t>transistores</w:t>
        </w:r>
        <w:proofErr w:type="spellEnd"/>
      </w:hyperlink>
      <w:r w:rsidRPr="00BA26F3">
        <w:rPr>
          <w:color w:val="000000" w:themeColor="text1"/>
          <w:lang w:val="pt-PT"/>
        </w:rPr>
        <w:t xml:space="preserve">, entre outros componentes </w:t>
      </w:r>
      <w:proofErr w:type="spellStart"/>
      <w:r w:rsidRPr="00BA26F3">
        <w:rPr>
          <w:color w:val="000000" w:themeColor="text1"/>
          <w:lang w:val="pt-PT"/>
        </w:rPr>
        <w:t>electrônicos</w:t>
      </w:r>
      <w:proofErr w:type="spellEnd"/>
      <w:r w:rsidRPr="00BA26F3">
        <w:rPr>
          <w:color w:val="000000" w:themeColor="text1"/>
          <w:lang w:val="pt-PT"/>
        </w:rPr>
        <w:t>, a maior parte da energia é liberada na forma de calor, sendo insignificante a luz emitida (devido a opacidade do material), e os componentes que trabalham com maior capacidade de corrente chegam a precisar de irradiadores de calor (dissipadores) para ajudar na manutenção dessa temperatura em um patamar tolerável.</w:t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Já em outros materiais, como o </w:t>
      </w:r>
      <w:hyperlink r:id="rId23" w:tooltip="Arsenieto de gálio" w:history="1">
        <w:proofErr w:type="spellStart"/>
        <w:r w:rsidRPr="00BA26F3">
          <w:rPr>
            <w:rStyle w:val="Hyperlink"/>
            <w:color w:val="000000" w:themeColor="text1"/>
            <w:u w:val="none"/>
            <w:lang w:val="pt-PT"/>
          </w:rPr>
          <w:t>arsenieto</w:t>
        </w:r>
        <w:proofErr w:type="spellEnd"/>
        <w:r w:rsidRPr="00BA26F3">
          <w:rPr>
            <w:rStyle w:val="Hyperlink"/>
            <w:color w:val="000000" w:themeColor="text1"/>
            <w:u w:val="none"/>
            <w:lang w:val="pt-PT"/>
          </w:rPr>
          <w:t xml:space="preserve"> de gálio</w:t>
        </w:r>
      </w:hyperlink>
      <w:r w:rsidRPr="00BA26F3">
        <w:rPr>
          <w:color w:val="000000" w:themeColor="text1"/>
          <w:lang w:val="pt-PT"/>
        </w:rPr>
        <w:t xml:space="preserve"> (</w:t>
      </w:r>
      <w:proofErr w:type="spellStart"/>
      <w:r w:rsidRPr="00BA26F3">
        <w:rPr>
          <w:color w:val="000000" w:themeColor="text1"/>
          <w:lang w:val="pt-PT"/>
        </w:rPr>
        <w:t>GaAs</w:t>
      </w:r>
      <w:proofErr w:type="spellEnd"/>
      <w:r w:rsidRPr="00BA26F3">
        <w:rPr>
          <w:color w:val="000000" w:themeColor="text1"/>
          <w:lang w:val="pt-PT"/>
        </w:rPr>
        <w:t xml:space="preserve">) ou o </w:t>
      </w:r>
      <w:proofErr w:type="spellStart"/>
      <w:r w:rsidRPr="00BA26F3">
        <w:rPr>
          <w:color w:val="000000" w:themeColor="text1"/>
          <w:lang w:val="pt-PT"/>
        </w:rPr>
        <w:t>fosfeto</w:t>
      </w:r>
      <w:proofErr w:type="spellEnd"/>
      <w:r w:rsidRPr="00BA26F3">
        <w:rPr>
          <w:color w:val="000000" w:themeColor="text1"/>
          <w:lang w:val="pt-PT"/>
        </w:rPr>
        <w:t xml:space="preserve"> de gálio (</w:t>
      </w:r>
      <w:proofErr w:type="spellStart"/>
      <w:r w:rsidRPr="00BA26F3">
        <w:rPr>
          <w:color w:val="000000" w:themeColor="text1"/>
          <w:lang w:val="pt-PT"/>
        </w:rPr>
        <w:t>GaP</w:t>
      </w:r>
      <w:proofErr w:type="spellEnd"/>
      <w:r w:rsidRPr="00BA26F3">
        <w:rPr>
          <w:color w:val="000000" w:themeColor="text1"/>
          <w:lang w:val="pt-PT"/>
        </w:rPr>
        <w:t>), o número de fotões de luz emitido é suficiente para constituir fontes de luz bastante eficientes.</w:t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A forma simplificada de uma junção P-N de um led demonstra seu processo de </w:t>
      </w:r>
      <w:proofErr w:type="spellStart"/>
      <w:r w:rsidRPr="00BA26F3">
        <w:rPr>
          <w:color w:val="000000" w:themeColor="text1"/>
          <w:lang w:val="pt-PT"/>
        </w:rPr>
        <w:t>eletroluminescência</w:t>
      </w:r>
      <w:proofErr w:type="spellEnd"/>
      <w:r w:rsidRPr="00BA26F3">
        <w:rPr>
          <w:color w:val="000000" w:themeColor="text1"/>
          <w:lang w:val="pt-PT"/>
        </w:rPr>
        <w:t xml:space="preserve">. O material </w:t>
      </w:r>
      <w:proofErr w:type="spellStart"/>
      <w:r w:rsidRPr="00BA26F3">
        <w:rPr>
          <w:color w:val="000000" w:themeColor="text1"/>
          <w:lang w:val="pt-PT"/>
        </w:rPr>
        <w:t>dopante</w:t>
      </w:r>
      <w:proofErr w:type="spellEnd"/>
      <w:r w:rsidRPr="00BA26F3">
        <w:rPr>
          <w:color w:val="000000" w:themeColor="text1"/>
          <w:lang w:val="pt-PT"/>
        </w:rPr>
        <w:t xml:space="preserve"> de uma área do </w:t>
      </w:r>
      <w:hyperlink r:id="rId24" w:tooltip="Semicondutor" w:history="1">
        <w:r w:rsidRPr="00BA26F3">
          <w:rPr>
            <w:rStyle w:val="Hyperlink"/>
            <w:color w:val="000000" w:themeColor="text1"/>
            <w:u w:val="none"/>
            <w:lang w:val="pt-PT"/>
          </w:rPr>
          <w:t>semicondutor</w:t>
        </w:r>
      </w:hyperlink>
      <w:r w:rsidRPr="00BA26F3">
        <w:rPr>
          <w:color w:val="000000" w:themeColor="text1"/>
          <w:lang w:val="pt-PT"/>
        </w:rPr>
        <w:t xml:space="preserve"> contém </w:t>
      </w:r>
      <w:hyperlink r:id="rId25" w:tooltip="Átomo" w:history="1">
        <w:r w:rsidRPr="00BA26F3">
          <w:rPr>
            <w:rStyle w:val="Hyperlink"/>
            <w:color w:val="000000" w:themeColor="text1"/>
            <w:u w:val="none"/>
            <w:lang w:val="pt-PT"/>
          </w:rPr>
          <w:t>átomos</w:t>
        </w:r>
      </w:hyperlink>
      <w:r w:rsidRPr="00BA26F3">
        <w:rPr>
          <w:color w:val="000000" w:themeColor="text1"/>
          <w:lang w:val="pt-PT"/>
        </w:rPr>
        <w:t xml:space="preserve"> com um </w:t>
      </w:r>
      <w:proofErr w:type="spellStart"/>
      <w:r w:rsidRPr="00BA26F3">
        <w:rPr>
          <w:color w:val="000000" w:themeColor="text1"/>
          <w:lang w:val="pt-PT"/>
        </w:rPr>
        <w:t>elétron</w:t>
      </w:r>
      <w:proofErr w:type="spellEnd"/>
      <w:r w:rsidRPr="00BA26F3">
        <w:rPr>
          <w:color w:val="000000" w:themeColor="text1"/>
          <w:lang w:val="pt-PT"/>
        </w:rPr>
        <w:t xml:space="preserve"> a menos na </w:t>
      </w:r>
      <w:hyperlink r:id="rId26" w:tooltip="Banda de valência" w:history="1">
        <w:r w:rsidRPr="00BA26F3">
          <w:rPr>
            <w:rStyle w:val="Hyperlink"/>
            <w:color w:val="000000" w:themeColor="text1"/>
            <w:u w:val="none"/>
            <w:lang w:val="pt-PT"/>
          </w:rPr>
          <w:t>banda de valência</w:t>
        </w:r>
      </w:hyperlink>
      <w:r w:rsidRPr="00BA26F3">
        <w:rPr>
          <w:color w:val="000000" w:themeColor="text1"/>
          <w:lang w:val="pt-PT"/>
        </w:rPr>
        <w:t xml:space="preserve"> em relação ao material semicondutor. Na ligação, os </w:t>
      </w:r>
      <w:hyperlink r:id="rId27" w:tooltip="Íon" w:history="1">
        <w:proofErr w:type="spellStart"/>
        <w:r w:rsidRPr="00BA26F3">
          <w:rPr>
            <w:rStyle w:val="Hyperlink"/>
            <w:color w:val="000000" w:themeColor="text1"/>
            <w:u w:val="none"/>
            <w:lang w:val="pt-PT"/>
          </w:rPr>
          <w:t>íons</w:t>
        </w:r>
        <w:proofErr w:type="spellEnd"/>
      </w:hyperlink>
      <w:r w:rsidRPr="00BA26F3">
        <w:rPr>
          <w:color w:val="000000" w:themeColor="text1"/>
          <w:lang w:val="pt-PT"/>
        </w:rPr>
        <w:t xml:space="preserve"> desse material </w:t>
      </w:r>
      <w:proofErr w:type="spellStart"/>
      <w:r w:rsidRPr="00BA26F3">
        <w:rPr>
          <w:color w:val="000000" w:themeColor="text1"/>
          <w:lang w:val="pt-PT"/>
        </w:rPr>
        <w:t>dopante</w:t>
      </w:r>
      <w:proofErr w:type="spellEnd"/>
      <w:r w:rsidRPr="00BA26F3">
        <w:rPr>
          <w:color w:val="000000" w:themeColor="text1"/>
          <w:lang w:val="pt-PT"/>
        </w:rPr>
        <w:t xml:space="preserve"> (</w:t>
      </w:r>
      <w:proofErr w:type="spellStart"/>
      <w:r w:rsidRPr="00BA26F3">
        <w:rPr>
          <w:color w:val="000000" w:themeColor="text1"/>
          <w:lang w:val="pt-PT"/>
        </w:rPr>
        <w:t>íons</w:t>
      </w:r>
      <w:proofErr w:type="spellEnd"/>
      <w:r w:rsidRPr="00BA26F3">
        <w:rPr>
          <w:color w:val="000000" w:themeColor="text1"/>
          <w:lang w:val="pt-PT"/>
        </w:rPr>
        <w:t xml:space="preserve"> "aceitadores") removem </w:t>
      </w:r>
      <w:proofErr w:type="spellStart"/>
      <w:r w:rsidRPr="00BA26F3">
        <w:rPr>
          <w:color w:val="000000" w:themeColor="text1"/>
          <w:lang w:val="pt-PT"/>
        </w:rPr>
        <w:t>elétrons</w:t>
      </w:r>
      <w:proofErr w:type="spellEnd"/>
      <w:r w:rsidRPr="00BA26F3">
        <w:rPr>
          <w:color w:val="000000" w:themeColor="text1"/>
          <w:lang w:val="pt-PT"/>
        </w:rPr>
        <w:t xml:space="preserve"> de valência do semicondutor, deixando "lacunas" (ou buracos), portanto, o semicondutor torna-se do tipo P. Na outra área do semicondutor, o material </w:t>
      </w:r>
      <w:proofErr w:type="spellStart"/>
      <w:r w:rsidRPr="00BA26F3">
        <w:rPr>
          <w:color w:val="000000" w:themeColor="text1"/>
          <w:lang w:val="pt-PT"/>
        </w:rPr>
        <w:t>dopante</w:t>
      </w:r>
      <w:proofErr w:type="spellEnd"/>
      <w:r w:rsidRPr="00BA26F3">
        <w:rPr>
          <w:color w:val="000000" w:themeColor="text1"/>
          <w:lang w:val="pt-PT"/>
        </w:rPr>
        <w:t xml:space="preserve"> contém átomos com um </w:t>
      </w:r>
      <w:proofErr w:type="spellStart"/>
      <w:r w:rsidRPr="00BA26F3">
        <w:rPr>
          <w:color w:val="000000" w:themeColor="text1"/>
          <w:lang w:val="pt-PT"/>
        </w:rPr>
        <w:t>elétron</w:t>
      </w:r>
      <w:proofErr w:type="spellEnd"/>
      <w:r w:rsidRPr="00BA26F3">
        <w:rPr>
          <w:color w:val="000000" w:themeColor="text1"/>
          <w:lang w:val="pt-PT"/>
        </w:rPr>
        <w:t xml:space="preserve"> a mais do que o semicondutor puro em sua faixa de valência. Portanto, na ligação esse </w:t>
      </w:r>
      <w:proofErr w:type="spellStart"/>
      <w:r w:rsidRPr="00BA26F3">
        <w:rPr>
          <w:color w:val="000000" w:themeColor="text1"/>
          <w:lang w:val="pt-PT"/>
        </w:rPr>
        <w:t>elétron</w:t>
      </w:r>
      <w:proofErr w:type="spellEnd"/>
      <w:r w:rsidRPr="00BA26F3">
        <w:rPr>
          <w:color w:val="000000" w:themeColor="text1"/>
          <w:lang w:val="pt-PT"/>
        </w:rPr>
        <w:t xml:space="preserve"> fica disponível sob a forma de </w:t>
      </w:r>
      <w:proofErr w:type="spellStart"/>
      <w:r w:rsidRPr="00BA26F3">
        <w:rPr>
          <w:color w:val="000000" w:themeColor="text1"/>
          <w:lang w:val="pt-PT"/>
        </w:rPr>
        <w:t>elétron</w:t>
      </w:r>
      <w:proofErr w:type="spellEnd"/>
      <w:r w:rsidRPr="00BA26F3">
        <w:rPr>
          <w:color w:val="000000" w:themeColor="text1"/>
          <w:lang w:val="pt-PT"/>
        </w:rPr>
        <w:t xml:space="preserve"> livre, formando o semicondutor do tipo N.</w:t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Os semicondutores também podem ser do tipo compensados, isto é, possuem ambos os </w:t>
      </w:r>
      <w:proofErr w:type="spellStart"/>
      <w:r w:rsidRPr="00BA26F3">
        <w:rPr>
          <w:color w:val="000000" w:themeColor="text1"/>
          <w:lang w:val="pt-PT"/>
        </w:rPr>
        <w:t>dopantes</w:t>
      </w:r>
      <w:proofErr w:type="spellEnd"/>
      <w:r w:rsidRPr="00BA26F3">
        <w:rPr>
          <w:color w:val="000000" w:themeColor="text1"/>
          <w:lang w:val="pt-PT"/>
        </w:rPr>
        <w:t xml:space="preserve"> (P e N). Neste caso, o </w:t>
      </w:r>
      <w:proofErr w:type="spellStart"/>
      <w:r w:rsidRPr="00BA26F3">
        <w:rPr>
          <w:color w:val="000000" w:themeColor="text1"/>
          <w:lang w:val="pt-PT"/>
        </w:rPr>
        <w:t>dopante</w:t>
      </w:r>
      <w:proofErr w:type="spellEnd"/>
      <w:r w:rsidRPr="00BA26F3">
        <w:rPr>
          <w:color w:val="000000" w:themeColor="text1"/>
          <w:lang w:val="pt-PT"/>
        </w:rPr>
        <w:t xml:space="preserve"> em maior concentração determinará a que tipo pertence o semicondutor. Por exemplo, se existem mais </w:t>
      </w:r>
      <w:proofErr w:type="spellStart"/>
      <w:r w:rsidRPr="00BA26F3">
        <w:rPr>
          <w:color w:val="000000" w:themeColor="text1"/>
          <w:lang w:val="pt-PT"/>
        </w:rPr>
        <w:t>dopantes</w:t>
      </w:r>
      <w:proofErr w:type="spellEnd"/>
      <w:r w:rsidRPr="00BA26F3">
        <w:rPr>
          <w:color w:val="000000" w:themeColor="text1"/>
          <w:lang w:val="pt-PT"/>
        </w:rPr>
        <w:t xml:space="preserve"> que levariam ao </w:t>
      </w:r>
      <w:r w:rsidRPr="00BA26F3">
        <w:rPr>
          <w:color w:val="000000" w:themeColor="text1"/>
          <w:lang w:val="pt-PT"/>
        </w:rPr>
        <w:lastRenderedPageBreak/>
        <w:t>P do que do tipo N, o semicondutor será do tipo P. Isso implicará, contudo, na redução da Mobilidade dos Portadores.</w:t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>A Mobilidade dos Portadores é a facilidade com que cargas n e p (</w:t>
      </w:r>
      <w:proofErr w:type="spellStart"/>
      <w:r w:rsidRPr="00BA26F3">
        <w:rPr>
          <w:color w:val="000000" w:themeColor="text1"/>
          <w:lang w:val="pt-PT"/>
        </w:rPr>
        <w:t>elétrons</w:t>
      </w:r>
      <w:proofErr w:type="spellEnd"/>
      <w:r w:rsidRPr="00BA26F3">
        <w:rPr>
          <w:color w:val="000000" w:themeColor="text1"/>
          <w:lang w:val="pt-PT"/>
        </w:rPr>
        <w:t xml:space="preserve"> e buracos) atravessam a estrutura cristalina do material sem colidir com a vibração da estrutura. Quanto maior a mobilidade dos portadores, menor será a perda de energia, portanto mais baixa será a </w:t>
      </w:r>
      <w:hyperlink r:id="rId28" w:tooltip="Resistividade" w:history="1">
        <w:r w:rsidRPr="00BA26F3">
          <w:rPr>
            <w:rStyle w:val="Hyperlink"/>
            <w:color w:val="000000" w:themeColor="text1"/>
            <w:u w:val="none"/>
            <w:lang w:val="pt-PT"/>
          </w:rPr>
          <w:t>resistividade</w:t>
        </w:r>
      </w:hyperlink>
      <w:r w:rsidRPr="00BA26F3">
        <w:rPr>
          <w:color w:val="000000" w:themeColor="text1"/>
          <w:lang w:val="pt-PT"/>
        </w:rPr>
        <w:t>.</w:t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Na região de </w:t>
      </w:r>
      <w:proofErr w:type="spellStart"/>
      <w:r w:rsidRPr="00BA26F3">
        <w:rPr>
          <w:color w:val="000000" w:themeColor="text1"/>
          <w:lang w:val="pt-PT"/>
        </w:rPr>
        <w:t>contato</w:t>
      </w:r>
      <w:proofErr w:type="spellEnd"/>
      <w:r w:rsidRPr="00BA26F3">
        <w:rPr>
          <w:color w:val="000000" w:themeColor="text1"/>
          <w:lang w:val="pt-PT"/>
        </w:rPr>
        <w:t xml:space="preserve"> das áreas, </w:t>
      </w:r>
      <w:proofErr w:type="spellStart"/>
      <w:r w:rsidRPr="00BA26F3">
        <w:rPr>
          <w:color w:val="000000" w:themeColor="text1"/>
          <w:lang w:val="pt-PT"/>
        </w:rPr>
        <w:t>elétrons</w:t>
      </w:r>
      <w:proofErr w:type="spellEnd"/>
      <w:r w:rsidRPr="00BA26F3">
        <w:rPr>
          <w:color w:val="000000" w:themeColor="text1"/>
          <w:lang w:val="pt-PT"/>
        </w:rPr>
        <w:t xml:space="preserve"> e lacunas se recombinam, criando uma fina camada praticamente isenta de portadores de carga, a chamada barreira de potencial, onde temos apenas os </w:t>
      </w:r>
      <w:proofErr w:type="spellStart"/>
      <w:r w:rsidRPr="00BA26F3">
        <w:rPr>
          <w:color w:val="000000" w:themeColor="text1"/>
          <w:lang w:val="pt-PT"/>
        </w:rPr>
        <w:t>íons</w:t>
      </w:r>
      <w:proofErr w:type="spellEnd"/>
      <w:r w:rsidRPr="00BA26F3">
        <w:rPr>
          <w:color w:val="000000" w:themeColor="text1"/>
          <w:lang w:val="pt-PT"/>
        </w:rPr>
        <w:t xml:space="preserve"> "doadores" da região N e os </w:t>
      </w:r>
      <w:proofErr w:type="spellStart"/>
      <w:r w:rsidRPr="00BA26F3">
        <w:rPr>
          <w:color w:val="000000" w:themeColor="text1"/>
          <w:lang w:val="pt-PT"/>
        </w:rPr>
        <w:t>íons</w:t>
      </w:r>
      <w:proofErr w:type="spellEnd"/>
      <w:r w:rsidRPr="00BA26F3">
        <w:rPr>
          <w:color w:val="000000" w:themeColor="text1"/>
          <w:lang w:val="pt-PT"/>
        </w:rPr>
        <w:t xml:space="preserve"> "aceitadores" da região P, que por não apresentarem portadores de carga "isolam" as demais lacunas do material P dos outros </w:t>
      </w:r>
      <w:proofErr w:type="spellStart"/>
      <w:r w:rsidRPr="00BA26F3">
        <w:rPr>
          <w:color w:val="000000" w:themeColor="text1"/>
          <w:lang w:val="pt-PT"/>
        </w:rPr>
        <w:t>elétrons</w:t>
      </w:r>
      <w:proofErr w:type="spellEnd"/>
      <w:r w:rsidRPr="00BA26F3">
        <w:rPr>
          <w:color w:val="000000" w:themeColor="text1"/>
          <w:lang w:val="pt-PT"/>
        </w:rPr>
        <w:t xml:space="preserve"> livres do material N.</w:t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Um </w:t>
      </w:r>
      <w:proofErr w:type="spellStart"/>
      <w:r w:rsidRPr="00BA26F3">
        <w:rPr>
          <w:color w:val="000000" w:themeColor="text1"/>
          <w:lang w:val="pt-PT"/>
        </w:rPr>
        <w:t>elétron</w:t>
      </w:r>
      <w:proofErr w:type="spellEnd"/>
      <w:r w:rsidRPr="00BA26F3">
        <w:rPr>
          <w:color w:val="000000" w:themeColor="text1"/>
          <w:lang w:val="pt-PT"/>
        </w:rPr>
        <w:t xml:space="preserve"> livre ou uma lacuna só pode atravessar a barreira de potencial mediante a aplicação de energia externa (polarização </w:t>
      </w:r>
      <w:proofErr w:type="spellStart"/>
      <w:r w:rsidRPr="00BA26F3">
        <w:rPr>
          <w:color w:val="000000" w:themeColor="text1"/>
          <w:lang w:val="pt-PT"/>
        </w:rPr>
        <w:t>direta</w:t>
      </w:r>
      <w:proofErr w:type="spellEnd"/>
      <w:r w:rsidRPr="00BA26F3">
        <w:rPr>
          <w:color w:val="000000" w:themeColor="text1"/>
          <w:lang w:val="pt-PT"/>
        </w:rPr>
        <w:t xml:space="preserve"> da junção). Aqui é preciso ressaltar um fato físico do semicondutor: nesses materiais, os </w:t>
      </w:r>
      <w:proofErr w:type="spellStart"/>
      <w:r w:rsidRPr="00BA26F3">
        <w:rPr>
          <w:color w:val="000000" w:themeColor="text1"/>
          <w:lang w:val="pt-PT"/>
        </w:rPr>
        <w:t>elétrons</w:t>
      </w:r>
      <w:proofErr w:type="spellEnd"/>
      <w:r w:rsidRPr="00BA26F3">
        <w:rPr>
          <w:color w:val="000000" w:themeColor="text1"/>
          <w:lang w:val="pt-PT"/>
        </w:rPr>
        <w:t xml:space="preserve"> só podem assumir determinados níveis de energia (níveis discretos), sendo as bandas de valência e de condução as de maiores níveis energéticos para os </w:t>
      </w:r>
      <w:proofErr w:type="spellStart"/>
      <w:r w:rsidRPr="00BA26F3">
        <w:rPr>
          <w:color w:val="000000" w:themeColor="text1"/>
          <w:lang w:val="pt-PT"/>
        </w:rPr>
        <w:t>elétrons</w:t>
      </w:r>
      <w:proofErr w:type="spellEnd"/>
      <w:r w:rsidRPr="00BA26F3">
        <w:rPr>
          <w:color w:val="000000" w:themeColor="text1"/>
          <w:lang w:val="pt-PT"/>
        </w:rPr>
        <w:t xml:space="preserve"> ocuparem.</w:t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A região compreendida entre o topo da de valência e a parte inferior da de condução é a chamada "banda proibida". Se o material semicondutor for puro, não terá </w:t>
      </w:r>
      <w:proofErr w:type="spellStart"/>
      <w:r w:rsidRPr="00BA26F3">
        <w:rPr>
          <w:color w:val="000000" w:themeColor="text1"/>
          <w:lang w:val="pt-PT"/>
        </w:rPr>
        <w:t>elétrons</w:t>
      </w:r>
      <w:proofErr w:type="spellEnd"/>
      <w:r w:rsidRPr="00BA26F3">
        <w:rPr>
          <w:color w:val="000000" w:themeColor="text1"/>
          <w:lang w:val="pt-PT"/>
        </w:rPr>
        <w:t xml:space="preserve"> nessa banda (daí ser chamada "proibida"). A recombinação entre </w:t>
      </w:r>
      <w:proofErr w:type="spellStart"/>
      <w:r w:rsidRPr="00BA26F3">
        <w:rPr>
          <w:color w:val="000000" w:themeColor="text1"/>
          <w:lang w:val="pt-PT"/>
        </w:rPr>
        <w:t>elétrons</w:t>
      </w:r>
      <w:proofErr w:type="spellEnd"/>
      <w:r w:rsidRPr="00BA26F3">
        <w:rPr>
          <w:color w:val="000000" w:themeColor="text1"/>
          <w:lang w:val="pt-PT"/>
        </w:rPr>
        <w:t xml:space="preserve"> e lacunas, que ocorre depois de vencida a barreira de potencial, pode acontecer na banda de valência ou na proibida. A possibilidade dessa recombinação ocorrer na banda proibida se deve à criação de estados </w:t>
      </w:r>
      <w:proofErr w:type="spellStart"/>
      <w:r w:rsidRPr="00BA26F3">
        <w:rPr>
          <w:color w:val="000000" w:themeColor="text1"/>
          <w:lang w:val="pt-PT"/>
        </w:rPr>
        <w:t>eletrônicos</w:t>
      </w:r>
      <w:proofErr w:type="spellEnd"/>
      <w:r w:rsidRPr="00BA26F3">
        <w:rPr>
          <w:color w:val="000000" w:themeColor="text1"/>
          <w:lang w:val="pt-PT"/>
        </w:rPr>
        <w:t xml:space="preserve"> de energia nessa área pela introdução de outras impurezas no material.</w:t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Como a recombinação ocorre mais facilmente no nível de </w:t>
      </w:r>
      <w:hyperlink r:id="rId29" w:tooltip="Energia" w:history="1">
        <w:r w:rsidRPr="00BA26F3">
          <w:rPr>
            <w:rStyle w:val="Hyperlink"/>
            <w:color w:val="000000" w:themeColor="text1"/>
            <w:u w:val="none"/>
            <w:lang w:val="pt-PT"/>
          </w:rPr>
          <w:t>energia</w:t>
        </w:r>
      </w:hyperlink>
      <w:r w:rsidRPr="00BA26F3">
        <w:rPr>
          <w:color w:val="000000" w:themeColor="text1"/>
          <w:lang w:val="pt-PT"/>
        </w:rPr>
        <w:t xml:space="preserve"> mais próximo da </w:t>
      </w:r>
      <w:hyperlink r:id="rId30" w:tooltip="Banda de condução" w:history="1">
        <w:r w:rsidRPr="00BA26F3">
          <w:rPr>
            <w:rStyle w:val="Hyperlink"/>
            <w:color w:val="000000" w:themeColor="text1"/>
            <w:u w:val="none"/>
            <w:lang w:val="pt-PT"/>
          </w:rPr>
          <w:t>banda de condução</w:t>
        </w:r>
      </w:hyperlink>
      <w:r w:rsidRPr="00BA26F3">
        <w:rPr>
          <w:color w:val="000000" w:themeColor="text1"/>
          <w:lang w:val="pt-PT"/>
        </w:rPr>
        <w:t xml:space="preserve">, pode-se escolher adequadamente as impurezas para a confecção dos </w:t>
      </w:r>
      <w:proofErr w:type="spellStart"/>
      <w:r w:rsidRPr="00BA26F3">
        <w:rPr>
          <w:color w:val="000000" w:themeColor="text1"/>
          <w:lang w:val="pt-PT"/>
        </w:rPr>
        <w:t>LEDs</w:t>
      </w:r>
      <w:proofErr w:type="spellEnd"/>
      <w:r w:rsidRPr="00BA26F3">
        <w:rPr>
          <w:color w:val="000000" w:themeColor="text1"/>
          <w:lang w:val="pt-PT"/>
        </w:rPr>
        <w:t>, de modo a exibirem bandas adequadas para a emissão da cor de luz desejada (comprimento de onda específico).</w:t>
      </w:r>
    </w:p>
    <w:p w:rsidR="00ED2C96" w:rsidRPr="00BA26F3" w:rsidRDefault="00ED2C96" w:rsidP="000D7863">
      <w:pPr>
        <w:pStyle w:val="Heading2"/>
        <w:rPr>
          <w:color w:val="000000" w:themeColor="text1"/>
        </w:rPr>
      </w:pPr>
      <w:proofErr w:type="spellStart"/>
      <w:r w:rsidRPr="00BA26F3">
        <w:rPr>
          <w:rStyle w:val="mw-headline"/>
          <w:color w:val="000000" w:themeColor="text1"/>
        </w:rPr>
        <w:t>Funcionamento</w:t>
      </w:r>
      <w:proofErr w:type="spellEnd"/>
    </w:p>
    <w:p w:rsidR="00ED2C96" w:rsidRPr="00BA26F3" w:rsidRDefault="00ED2C96" w:rsidP="000D7863">
      <w:pPr>
        <w:rPr>
          <w:color w:val="000000" w:themeColor="text1"/>
        </w:rPr>
      </w:pPr>
      <w:r w:rsidRPr="00BA26F3">
        <w:rPr>
          <w:noProof/>
          <w:color w:val="000000" w:themeColor="text1"/>
          <w:lang w:val="en-ZA" w:eastAsia="en-ZA"/>
        </w:rPr>
        <w:drawing>
          <wp:inline distT="0" distB="0" distL="0" distR="0">
            <wp:extent cx="690880" cy="1520190"/>
            <wp:effectExtent l="19050" t="0" r="0" b="0"/>
            <wp:docPr id="1" name="Picture 1" descr="Led 3d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d 3d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C96" w:rsidRPr="00BA26F3" w:rsidRDefault="00ED2C96" w:rsidP="000D7863">
      <w:pPr>
        <w:rPr>
          <w:color w:val="000000" w:themeColor="text1"/>
        </w:rPr>
      </w:pPr>
      <w:r w:rsidRPr="00BA26F3">
        <w:rPr>
          <w:noProof/>
          <w:color w:val="000000" w:themeColor="text1"/>
          <w:lang w:val="en-ZA" w:eastAsia="en-ZA"/>
        </w:rPr>
        <w:drawing>
          <wp:inline distT="0" distB="0" distL="0" distR="0">
            <wp:extent cx="138430" cy="106045"/>
            <wp:effectExtent l="19050" t="0" r="0" b="0"/>
            <wp:docPr id="2" name="Picture 2" descr="http://bits.wikimedia.org/skins-1.17/common/images/magnify-clip.png">
              <a:hlinkClick xmlns:a="http://schemas.openxmlformats.org/drawingml/2006/main" r:id="rId31" tooltip="&quot;Ampli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ts.wikimedia.org/skins-1.17/common/images/magnify-clip.png">
                      <a:hlinkClick r:id="rId31" tooltip="&quot;Ampli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0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A luz emitida não é monocromática, mas a banda colorida é relativamente estreita. A cor, portanto, dependente do cristal e da impureza de </w:t>
      </w:r>
      <w:proofErr w:type="spellStart"/>
      <w:r w:rsidRPr="00BA26F3">
        <w:rPr>
          <w:color w:val="000000" w:themeColor="text1"/>
          <w:lang w:val="pt-PT"/>
        </w:rPr>
        <w:t>dopagem</w:t>
      </w:r>
      <w:proofErr w:type="spellEnd"/>
      <w:r w:rsidRPr="00BA26F3">
        <w:rPr>
          <w:color w:val="000000" w:themeColor="text1"/>
          <w:lang w:val="pt-PT"/>
        </w:rPr>
        <w:t xml:space="preserve"> com que o componente é fabricado. O led que utiliza o </w:t>
      </w:r>
      <w:hyperlink r:id="rId34" w:tooltip="Arsenieto de gálio" w:history="1">
        <w:proofErr w:type="spellStart"/>
        <w:r w:rsidRPr="00BA26F3">
          <w:rPr>
            <w:rStyle w:val="Hyperlink"/>
            <w:color w:val="000000" w:themeColor="text1"/>
            <w:u w:val="none"/>
            <w:lang w:val="pt-PT"/>
          </w:rPr>
          <w:t>arsenieto</w:t>
        </w:r>
        <w:proofErr w:type="spellEnd"/>
        <w:r w:rsidRPr="00BA26F3">
          <w:rPr>
            <w:rStyle w:val="Hyperlink"/>
            <w:color w:val="000000" w:themeColor="text1"/>
            <w:u w:val="none"/>
            <w:lang w:val="pt-PT"/>
          </w:rPr>
          <w:t xml:space="preserve"> de gálio</w:t>
        </w:r>
      </w:hyperlink>
      <w:r w:rsidRPr="00BA26F3">
        <w:rPr>
          <w:color w:val="000000" w:themeColor="text1"/>
          <w:lang w:val="pt-PT"/>
        </w:rPr>
        <w:t xml:space="preserve"> emite radiações </w:t>
      </w:r>
      <w:hyperlink r:id="rId35" w:tooltip="Infravermelho" w:history="1">
        <w:r w:rsidRPr="00BA26F3">
          <w:rPr>
            <w:rStyle w:val="Hyperlink"/>
            <w:color w:val="000000" w:themeColor="text1"/>
            <w:u w:val="none"/>
            <w:lang w:val="pt-PT"/>
          </w:rPr>
          <w:t>infra-vermelhas</w:t>
        </w:r>
      </w:hyperlink>
      <w:r w:rsidRPr="00BA26F3">
        <w:rPr>
          <w:color w:val="000000" w:themeColor="text1"/>
          <w:lang w:val="pt-PT"/>
        </w:rPr>
        <w:t xml:space="preserve">. Dopando-se com fósforo, a emissão pode ser vermelha ou amarela, de acordo com a concentração. Utilizando-se </w:t>
      </w:r>
      <w:proofErr w:type="spellStart"/>
      <w:r w:rsidRPr="00BA26F3">
        <w:rPr>
          <w:color w:val="000000" w:themeColor="text1"/>
          <w:lang w:val="pt-PT"/>
        </w:rPr>
        <w:t>fosfeto</w:t>
      </w:r>
      <w:proofErr w:type="spellEnd"/>
      <w:r w:rsidRPr="00BA26F3">
        <w:rPr>
          <w:color w:val="000000" w:themeColor="text1"/>
          <w:lang w:val="pt-PT"/>
        </w:rPr>
        <w:t xml:space="preserve"> de gálio com </w:t>
      </w:r>
      <w:proofErr w:type="spellStart"/>
      <w:r w:rsidRPr="00BA26F3">
        <w:rPr>
          <w:color w:val="000000" w:themeColor="text1"/>
          <w:lang w:val="pt-PT"/>
        </w:rPr>
        <w:t>dopagem</w:t>
      </w:r>
      <w:proofErr w:type="spellEnd"/>
      <w:r w:rsidRPr="00BA26F3">
        <w:rPr>
          <w:color w:val="000000" w:themeColor="text1"/>
          <w:lang w:val="pt-PT"/>
        </w:rPr>
        <w:t xml:space="preserve"> de </w:t>
      </w:r>
      <w:proofErr w:type="spellStart"/>
      <w:r w:rsidRPr="00BA26F3">
        <w:rPr>
          <w:color w:val="000000" w:themeColor="text1"/>
          <w:lang w:val="pt-PT"/>
        </w:rPr>
        <w:lastRenderedPageBreak/>
        <w:t>nitrogênio</w:t>
      </w:r>
      <w:proofErr w:type="spellEnd"/>
      <w:r w:rsidRPr="00BA26F3">
        <w:rPr>
          <w:color w:val="000000" w:themeColor="text1"/>
          <w:lang w:val="pt-PT"/>
        </w:rPr>
        <w:t xml:space="preserve">, a luz emitida pode ser verde ou amarela. Hoje em dia, com o uso de outros materiais, consegue-se fabricar leds que emitem luz azul, violeta e até ultra-violeta. Existem também os leds brancos, mas esses são geralmente leds emissores de cor azul, revestidos com uma camada de fósforo do mesmo tipo usado nas lâmpadas fluorescentes, que absorve a luz azul e emite a luz branca. Com o </w:t>
      </w:r>
      <w:proofErr w:type="spellStart"/>
      <w:r w:rsidRPr="00BA26F3">
        <w:rPr>
          <w:color w:val="000000" w:themeColor="text1"/>
          <w:lang w:val="pt-PT"/>
        </w:rPr>
        <w:t>barateamento</w:t>
      </w:r>
      <w:proofErr w:type="spellEnd"/>
      <w:r w:rsidRPr="00BA26F3">
        <w:rPr>
          <w:color w:val="000000" w:themeColor="text1"/>
          <w:lang w:val="pt-PT"/>
        </w:rPr>
        <w:t xml:space="preserve"> do preço, seu alto rendimento e sua grande durabilidade, esses leds tornam-se </w:t>
      </w:r>
      <w:proofErr w:type="spellStart"/>
      <w:r w:rsidRPr="00BA26F3">
        <w:rPr>
          <w:color w:val="000000" w:themeColor="text1"/>
          <w:lang w:val="pt-PT"/>
        </w:rPr>
        <w:t>ótimos</w:t>
      </w:r>
      <w:proofErr w:type="spellEnd"/>
      <w:r w:rsidRPr="00BA26F3">
        <w:rPr>
          <w:color w:val="000000" w:themeColor="text1"/>
          <w:lang w:val="pt-PT"/>
        </w:rPr>
        <w:t xml:space="preserve"> substitutos para as lâmpadas comuns, e devem substituí-las a médio ou longo prazo. Existem também os leds brancos chamados RGB (mais caros), e que são formados por três "chips", um vermelho (R de </w:t>
      </w:r>
      <w:proofErr w:type="spellStart"/>
      <w:r w:rsidRPr="00BA26F3">
        <w:rPr>
          <w:color w:val="000000" w:themeColor="text1"/>
          <w:lang w:val="pt-PT"/>
        </w:rPr>
        <w:t>red</w:t>
      </w:r>
      <w:proofErr w:type="spellEnd"/>
      <w:r w:rsidRPr="00BA26F3">
        <w:rPr>
          <w:color w:val="000000" w:themeColor="text1"/>
          <w:lang w:val="pt-PT"/>
        </w:rPr>
        <w:t xml:space="preserve">), um verde (G de </w:t>
      </w:r>
      <w:proofErr w:type="spellStart"/>
      <w:r w:rsidRPr="00BA26F3">
        <w:rPr>
          <w:color w:val="000000" w:themeColor="text1"/>
          <w:lang w:val="pt-PT"/>
        </w:rPr>
        <w:t>green</w:t>
      </w:r>
      <w:proofErr w:type="spellEnd"/>
      <w:r w:rsidRPr="00BA26F3">
        <w:rPr>
          <w:color w:val="000000" w:themeColor="text1"/>
          <w:lang w:val="pt-PT"/>
        </w:rPr>
        <w:t xml:space="preserve">) e um azul (B de </w:t>
      </w:r>
      <w:proofErr w:type="spellStart"/>
      <w:r w:rsidRPr="00BA26F3">
        <w:rPr>
          <w:color w:val="000000" w:themeColor="text1"/>
          <w:lang w:val="pt-PT"/>
        </w:rPr>
        <w:t>blue</w:t>
      </w:r>
      <w:proofErr w:type="spellEnd"/>
      <w:r w:rsidRPr="00BA26F3">
        <w:rPr>
          <w:color w:val="000000" w:themeColor="text1"/>
          <w:lang w:val="pt-PT"/>
        </w:rPr>
        <w:t xml:space="preserve">). </w:t>
      </w:r>
      <w:proofErr w:type="gramStart"/>
      <w:r w:rsidRPr="00BA26F3">
        <w:rPr>
          <w:color w:val="000000" w:themeColor="text1"/>
          <w:lang w:val="pt-PT"/>
        </w:rPr>
        <w:t>Uma variação dos leds RGB são leds</w:t>
      </w:r>
      <w:proofErr w:type="gramEnd"/>
      <w:r w:rsidRPr="00BA26F3">
        <w:rPr>
          <w:color w:val="000000" w:themeColor="text1"/>
          <w:lang w:val="pt-PT"/>
        </w:rPr>
        <w:t xml:space="preserve"> com um </w:t>
      </w:r>
      <w:proofErr w:type="spellStart"/>
      <w:r w:rsidRPr="00BA26F3">
        <w:rPr>
          <w:color w:val="000000" w:themeColor="text1"/>
          <w:lang w:val="pt-PT"/>
        </w:rPr>
        <w:t>microcontrolador</w:t>
      </w:r>
      <w:proofErr w:type="spellEnd"/>
      <w:r w:rsidRPr="00BA26F3">
        <w:rPr>
          <w:color w:val="000000" w:themeColor="text1"/>
          <w:lang w:val="pt-PT"/>
        </w:rPr>
        <w:t xml:space="preserve"> integrado, o que permite que se obtenha um verdadeiro show de luzes utilizando apenas um led.</w:t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 xml:space="preserve">Encontra-se o aspecto físico de alguns leds e o seu símbolo </w:t>
      </w:r>
      <w:proofErr w:type="spellStart"/>
      <w:r w:rsidRPr="00BA26F3">
        <w:rPr>
          <w:color w:val="000000" w:themeColor="text1"/>
          <w:lang w:val="pt-PT"/>
        </w:rPr>
        <w:t>elétrico</w:t>
      </w:r>
      <w:proofErr w:type="spellEnd"/>
      <w:r w:rsidRPr="00BA26F3">
        <w:rPr>
          <w:color w:val="000000" w:themeColor="text1"/>
          <w:lang w:val="pt-PT"/>
        </w:rPr>
        <w:t>.</w:t>
      </w:r>
    </w:p>
    <w:p w:rsidR="00ED2C96" w:rsidRPr="00BA26F3" w:rsidRDefault="00ED2C96" w:rsidP="000D7863">
      <w:pPr>
        <w:rPr>
          <w:color w:val="000000" w:themeColor="text1"/>
        </w:rPr>
      </w:pPr>
      <w:r w:rsidRPr="00BA26F3">
        <w:rPr>
          <w:noProof/>
          <w:color w:val="000000" w:themeColor="text1"/>
          <w:lang w:val="en-ZA" w:eastAsia="en-ZA"/>
        </w:rPr>
        <w:drawing>
          <wp:inline distT="0" distB="0" distL="0" distR="0">
            <wp:extent cx="5135526" cy="2934586"/>
            <wp:effectExtent l="0" t="0" r="0" b="0"/>
            <wp:docPr id="3" name="Picture 3" descr="+- of Led.svg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+- of Led.svg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420" cy="293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C96" w:rsidRPr="00BA26F3" w:rsidRDefault="00ED2C96" w:rsidP="000D7863">
      <w:pPr>
        <w:rPr>
          <w:color w:val="000000" w:themeColor="text1"/>
        </w:rPr>
      </w:pPr>
      <w:r w:rsidRPr="00BA26F3">
        <w:rPr>
          <w:noProof/>
          <w:color w:val="000000" w:themeColor="text1"/>
          <w:lang w:val="en-ZA" w:eastAsia="en-ZA"/>
        </w:rPr>
        <w:drawing>
          <wp:inline distT="0" distB="0" distL="0" distR="0">
            <wp:extent cx="138430" cy="106045"/>
            <wp:effectExtent l="19050" t="0" r="0" b="0"/>
            <wp:docPr id="4" name="Picture 4" descr="http://bits.wikimedia.org/skins-1.17/common/images/magnify-clip.png">
              <a:hlinkClick xmlns:a="http://schemas.openxmlformats.org/drawingml/2006/main" r:id="rId36" tooltip="&quot;Ampli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ts.wikimedia.org/skins-1.17/common/images/magnify-clip.png">
                      <a:hlinkClick r:id="rId36" tooltip="&quot;Ampli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0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color w:val="000000" w:themeColor="text1"/>
          <w:lang w:val="pt-PT"/>
        </w:rPr>
        <w:t>Em geral, os leds operam com nível de tensão de 1,6 a 3,3V, sendo compatíveis com os circuitos de estado sólido. É interessante notar que a tensão é dependente do comprimento da onda emitida. Assim, os leds infravermelhos geralmente funcionam com menos de 1,5V, os vermelhos com 1,7V, os amarelos com 1,7V ou 2.0V, os verdes entre 2.0V e 3.0V, enquanto os leds azuis, violeta e ultra-violeta geralmente precisam de mais de 3V. A potência necessária está na faixa típica de 10 a 150 </w:t>
      </w:r>
      <w:proofErr w:type="spellStart"/>
      <w:r w:rsidRPr="00BA26F3">
        <w:rPr>
          <w:color w:val="000000" w:themeColor="text1"/>
          <w:lang w:val="pt-PT"/>
        </w:rPr>
        <w:t>mW</w:t>
      </w:r>
      <w:proofErr w:type="spellEnd"/>
      <w:r w:rsidRPr="00BA26F3">
        <w:rPr>
          <w:color w:val="000000" w:themeColor="text1"/>
          <w:lang w:val="pt-PT"/>
        </w:rPr>
        <w:t>, com um tempo de vida útil de 100.000 ou mais horas.</w:t>
      </w:r>
    </w:p>
    <w:p w:rsidR="00ED2C96" w:rsidRPr="00BA26F3" w:rsidRDefault="00ED2C96" w:rsidP="000D7863">
      <w:pPr>
        <w:pStyle w:val="NormalWeb"/>
        <w:rPr>
          <w:color w:val="000000" w:themeColor="text1"/>
          <w:lang w:val="pt-PT"/>
        </w:rPr>
      </w:pPr>
      <w:r w:rsidRPr="00BA26F3">
        <w:rPr>
          <w:b/>
          <w:color w:val="000000" w:themeColor="text1"/>
          <w:lang w:val="pt-PT"/>
        </w:rPr>
        <w:t>Semicondutores</w:t>
      </w:r>
      <w:r w:rsidRPr="00BA26F3">
        <w:rPr>
          <w:color w:val="000000" w:themeColor="text1"/>
          <w:lang w:val="pt-PT"/>
        </w:rPr>
        <w:t xml:space="preserve"> são </w:t>
      </w:r>
      <w:hyperlink r:id="rId38" w:tooltip="Sólido" w:history="1">
        <w:r w:rsidRPr="00BA26F3">
          <w:rPr>
            <w:rStyle w:val="Hyperlink"/>
            <w:color w:val="000000" w:themeColor="text1"/>
            <w:u w:val="none"/>
            <w:lang w:val="pt-PT"/>
          </w:rPr>
          <w:t>sólidos</w:t>
        </w:r>
      </w:hyperlink>
      <w:r w:rsidRPr="00BA26F3">
        <w:rPr>
          <w:color w:val="000000" w:themeColor="text1"/>
          <w:lang w:val="pt-PT"/>
        </w:rPr>
        <w:t xml:space="preserve"> cristalinos de </w:t>
      </w:r>
      <w:hyperlink r:id="rId39" w:tooltip="Condutividade" w:history="1">
        <w:r w:rsidRPr="00BA26F3">
          <w:rPr>
            <w:rStyle w:val="Hyperlink"/>
            <w:color w:val="000000" w:themeColor="text1"/>
            <w:u w:val="none"/>
            <w:lang w:val="pt-PT"/>
          </w:rPr>
          <w:t>condutividade</w:t>
        </w:r>
      </w:hyperlink>
      <w:r w:rsidRPr="00BA26F3">
        <w:rPr>
          <w:color w:val="000000" w:themeColor="text1"/>
          <w:lang w:val="pt-PT"/>
        </w:rPr>
        <w:t xml:space="preserve"> </w:t>
      </w:r>
      <w:proofErr w:type="spellStart"/>
      <w:r w:rsidRPr="00BA26F3">
        <w:rPr>
          <w:color w:val="000000" w:themeColor="text1"/>
          <w:lang w:val="pt-PT"/>
        </w:rPr>
        <w:t>elétrica</w:t>
      </w:r>
      <w:proofErr w:type="spellEnd"/>
      <w:r w:rsidRPr="00BA26F3">
        <w:rPr>
          <w:color w:val="000000" w:themeColor="text1"/>
          <w:lang w:val="pt-PT"/>
        </w:rPr>
        <w:t xml:space="preserve"> intermediária entre </w:t>
      </w:r>
      <w:hyperlink r:id="rId40" w:tooltip="Condutor" w:history="1">
        <w:r w:rsidRPr="00BA26F3">
          <w:rPr>
            <w:rStyle w:val="Hyperlink"/>
            <w:color w:val="000000" w:themeColor="text1"/>
            <w:u w:val="none"/>
            <w:lang w:val="pt-PT"/>
          </w:rPr>
          <w:t>condutores</w:t>
        </w:r>
      </w:hyperlink>
      <w:r w:rsidRPr="00BA26F3">
        <w:rPr>
          <w:color w:val="000000" w:themeColor="text1"/>
          <w:lang w:val="pt-PT"/>
        </w:rPr>
        <w:t xml:space="preserve"> e </w:t>
      </w:r>
      <w:hyperlink r:id="rId41" w:tooltip="Isolante" w:history="1">
        <w:r w:rsidRPr="00BA26F3">
          <w:rPr>
            <w:rStyle w:val="Hyperlink"/>
            <w:color w:val="000000" w:themeColor="text1"/>
            <w:u w:val="none"/>
            <w:lang w:val="pt-PT"/>
          </w:rPr>
          <w:t>isolantes</w:t>
        </w:r>
      </w:hyperlink>
      <w:r w:rsidRPr="00BA26F3">
        <w:rPr>
          <w:color w:val="000000" w:themeColor="text1"/>
          <w:lang w:val="pt-PT"/>
        </w:rPr>
        <w:t xml:space="preserve">. Os elementos semicondutores podem ser tratados quimicamente para transmitir e controlar uma </w:t>
      </w:r>
      <w:hyperlink r:id="rId42" w:tooltip="Corrente elétrica" w:history="1">
        <w:r w:rsidRPr="00BA26F3">
          <w:rPr>
            <w:rStyle w:val="Hyperlink"/>
            <w:color w:val="000000" w:themeColor="text1"/>
            <w:u w:val="none"/>
            <w:lang w:val="pt-PT"/>
          </w:rPr>
          <w:t xml:space="preserve">corrente </w:t>
        </w:r>
        <w:proofErr w:type="spellStart"/>
        <w:r w:rsidRPr="00BA26F3">
          <w:rPr>
            <w:rStyle w:val="Hyperlink"/>
            <w:color w:val="000000" w:themeColor="text1"/>
            <w:u w:val="none"/>
            <w:lang w:val="pt-PT"/>
          </w:rPr>
          <w:t>elétrica</w:t>
        </w:r>
        <w:proofErr w:type="spellEnd"/>
      </w:hyperlink>
      <w:r w:rsidRPr="00BA26F3">
        <w:rPr>
          <w:color w:val="000000" w:themeColor="text1"/>
          <w:lang w:val="pt-PT"/>
        </w:rPr>
        <w:t>.</w:t>
      </w:r>
    </w:p>
    <w:p w:rsidR="00BA26F3" w:rsidRPr="00BA26F3" w:rsidRDefault="00BA26F3" w:rsidP="000D7863">
      <w:pPr>
        <w:pStyle w:val="Heading1"/>
        <w:rPr>
          <w:lang w:val="pt-PT"/>
        </w:rPr>
      </w:pP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semicondutor</w:t>
      </w:r>
    </w:p>
    <w:p w:rsidR="00BA26F3" w:rsidRPr="00BA26F3" w:rsidRDefault="00BA26F3" w:rsidP="000D7863">
      <w:pPr>
        <w:pStyle w:val="NormalWeb"/>
        <w:rPr>
          <w:lang w:val="pt-PT"/>
        </w:rPr>
      </w:pPr>
      <w:proofErr w:type="spellStart"/>
      <w:r w:rsidRPr="00BA26F3">
        <w:rPr>
          <w:b/>
          <w:bCs/>
          <w:lang w:val="pt-PT"/>
        </w:rPr>
        <w:lastRenderedPageBreak/>
        <w:t>Diodo</w:t>
      </w:r>
      <w:proofErr w:type="spellEnd"/>
      <w:r w:rsidRPr="00BA26F3">
        <w:rPr>
          <w:b/>
          <w:bCs/>
          <w:lang w:val="pt-PT"/>
        </w:rPr>
        <w:t xml:space="preserve"> semicondutor</w:t>
      </w:r>
      <w:r w:rsidRPr="00BA26F3">
        <w:rPr>
          <w:lang w:val="pt-PT"/>
        </w:rPr>
        <w:t xml:space="preserve"> é um dispositivo ou </w:t>
      </w:r>
      <w:hyperlink r:id="rId43" w:tooltip="Componente eletrônico" w:history="1">
        <w:r w:rsidRPr="00BA26F3">
          <w:rPr>
            <w:rStyle w:val="Hyperlink"/>
            <w:u w:val="none"/>
            <w:lang w:val="pt-PT"/>
          </w:rPr>
          <w:t xml:space="preserve">componente </w:t>
        </w:r>
        <w:proofErr w:type="spellStart"/>
        <w:r w:rsidRPr="00BA26F3">
          <w:rPr>
            <w:rStyle w:val="Hyperlink"/>
            <w:u w:val="none"/>
            <w:lang w:val="pt-PT"/>
          </w:rPr>
          <w:t>eletrônico</w:t>
        </w:r>
        <w:proofErr w:type="spellEnd"/>
      </w:hyperlink>
      <w:r w:rsidRPr="00BA26F3">
        <w:rPr>
          <w:lang w:val="pt-PT"/>
        </w:rPr>
        <w:t xml:space="preserve"> composto de </w:t>
      </w:r>
      <w:hyperlink r:id="rId44" w:tooltip="Cristal" w:history="1">
        <w:r w:rsidRPr="00BA26F3">
          <w:rPr>
            <w:rStyle w:val="Hyperlink"/>
            <w:u w:val="none"/>
            <w:lang w:val="pt-PT"/>
          </w:rPr>
          <w:t>cristal</w:t>
        </w:r>
      </w:hyperlink>
      <w:r w:rsidRPr="00BA26F3">
        <w:rPr>
          <w:lang w:val="pt-PT"/>
        </w:rPr>
        <w:t xml:space="preserve"> </w:t>
      </w:r>
      <w:hyperlink r:id="rId45" w:tooltip="Semicondutor" w:history="1">
        <w:r w:rsidRPr="00BA26F3">
          <w:rPr>
            <w:rStyle w:val="Hyperlink"/>
            <w:u w:val="none"/>
            <w:lang w:val="pt-PT"/>
          </w:rPr>
          <w:t>semicondutor</w:t>
        </w:r>
      </w:hyperlink>
      <w:r w:rsidRPr="00BA26F3">
        <w:rPr>
          <w:lang w:val="pt-PT"/>
        </w:rPr>
        <w:t xml:space="preserve"> de </w:t>
      </w:r>
      <w:hyperlink r:id="rId46" w:tooltip="Silício" w:history="1">
        <w:r w:rsidRPr="00BA26F3">
          <w:rPr>
            <w:rStyle w:val="Hyperlink"/>
            <w:u w:val="none"/>
            <w:lang w:val="pt-PT"/>
          </w:rPr>
          <w:t>silício</w:t>
        </w:r>
      </w:hyperlink>
      <w:r w:rsidRPr="00BA26F3">
        <w:rPr>
          <w:lang w:val="pt-PT"/>
        </w:rPr>
        <w:t xml:space="preserve"> ou </w:t>
      </w:r>
      <w:hyperlink r:id="rId47" w:tooltip="Germânio" w:history="1">
        <w:r w:rsidRPr="00BA26F3">
          <w:rPr>
            <w:rStyle w:val="Hyperlink"/>
            <w:u w:val="none"/>
            <w:lang w:val="pt-PT"/>
          </w:rPr>
          <w:t>germânio</w:t>
        </w:r>
      </w:hyperlink>
      <w:r w:rsidRPr="00BA26F3">
        <w:rPr>
          <w:lang w:val="pt-PT"/>
        </w:rPr>
        <w:t xml:space="preserve"> numa película cristalina cujas faces opostas são </w:t>
      </w:r>
      <w:r w:rsidRPr="00BA26F3">
        <w:rPr>
          <w:i/>
          <w:iCs/>
          <w:lang w:val="pt-PT"/>
        </w:rPr>
        <w:t>dopadas</w:t>
      </w:r>
      <w:r w:rsidRPr="00BA26F3">
        <w:rPr>
          <w:lang w:val="pt-PT"/>
        </w:rPr>
        <w:t xml:space="preserve"> por diferentes </w:t>
      </w:r>
      <w:hyperlink r:id="rId48" w:tooltip="Gás" w:history="1">
        <w:r w:rsidRPr="00BA26F3">
          <w:rPr>
            <w:rStyle w:val="Hyperlink"/>
            <w:u w:val="none"/>
            <w:lang w:val="pt-PT"/>
          </w:rPr>
          <w:t>gases</w:t>
        </w:r>
      </w:hyperlink>
      <w:r w:rsidRPr="00BA26F3">
        <w:rPr>
          <w:lang w:val="pt-PT"/>
        </w:rPr>
        <w:t xml:space="preserve"> durante sua formação.</w:t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É o tipo mais simples de componente </w:t>
      </w:r>
      <w:proofErr w:type="spellStart"/>
      <w:r w:rsidRPr="00BA26F3">
        <w:rPr>
          <w:lang w:val="pt-PT"/>
        </w:rPr>
        <w:t>eletrônico</w:t>
      </w:r>
      <w:proofErr w:type="spellEnd"/>
      <w:r w:rsidRPr="00BA26F3">
        <w:rPr>
          <w:lang w:val="pt-PT"/>
        </w:rPr>
        <w:t xml:space="preserve"> semicondutor, usado como </w:t>
      </w:r>
      <w:hyperlink r:id="rId49" w:tooltip="Retificador" w:history="1">
        <w:proofErr w:type="spellStart"/>
        <w:r w:rsidRPr="00BA26F3">
          <w:rPr>
            <w:rStyle w:val="Hyperlink"/>
            <w:u w:val="none"/>
            <w:lang w:val="pt-PT"/>
          </w:rPr>
          <w:t>retificador</w:t>
        </w:r>
        <w:proofErr w:type="spellEnd"/>
      </w:hyperlink>
      <w:r w:rsidRPr="00BA26F3">
        <w:rPr>
          <w:lang w:val="pt-PT"/>
        </w:rPr>
        <w:t xml:space="preserve"> de </w:t>
      </w:r>
      <w:hyperlink r:id="rId50" w:tooltip="Corrente elétrica" w:history="1">
        <w:r w:rsidRPr="00BA26F3">
          <w:rPr>
            <w:rStyle w:val="Hyperlink"/>
            <w:u w:val="none"/>
            <w:lang w:val="pt-PT"/>
          </w:rPr>
          <w:t xml:space="preserve">corrente </w:t>
        </w:r>
        <w:proofErr w:type="spellStart"/>
        <w:r w:rsidRPr="00BA26F3">
          <w:rPr>
            <w:rStyle w:val="Hyperlink"/>
            <w:u w:val="none"/>
            <w:lang w:val="pt-PT"/>
          </w:rPr>
          <w:t>elétrica</w:t>
        </w:r>
        <w:proofErr w:type="spellEnd"/>
      </w:hyperlink>
      <w:r w:rsidRPr="00BA26F3">
        <w:rPr>
          <w:lang w:val="pt-PT"/>
        </w:rPr>
        <w:t xml:space="preserve">. Possui uma </w:t>
      </w:r>
      <w:hyperlink r:id="rId51" w:tooltip="Tensão elétrica" w:history="1">
        <w:r w:rsidRPr="00BA26F3">
          <w:rPr>
            <w:rStyle w:val="Hyperlink"/>
            <w:u w:val="none"/>
            <w:lang w:val="pt-PT"/>
          </w:rPr>
          <w:t>queda de tensão</w:t>
        </w:r>
      </w:hyperlink>
      <w:r w:rsidRPr="00BA26F3">
        <w:rPr>
          <w:lang w:val="pt-PT"/>
        </w:rPr>
        <w:t xml:space="preserve"> de 0,3 </w:t>
      </w:r>
      <w:hyperlink r:id="rId52" w:tooltip="Volt" w:history="1">
        <w:r w:rsidRPr="00BA26F3">
          <w:rPr>
            <w:rStyle w:val="Hyperlink"/>
            <w:u w:val="none"/>
            <w:lang w:val="pt-PT"/>
          </w:rPr>
          <w:t>V</w:t>
        </w:r>
      </w:hyperlink>
      <w:proofErr w:type="gramStart"/>
      <w:r w:rsidRPr="00BA26F3">
        <w:rPr>
          <w:lang w:val="pt-PT"/>
        </w:rPr>
        <w:t>(</w:t>
      </w:r>
      <w:proofErr w:type="gramEnd"/>
      <w:r w:rsidRPr="00BA26F3">
        <w:fldChar w:fldCharType="begin"/>
      </w:r>
      <w:r w:rsidRPr="00BA26F3">
        <w:rPr>
          <w:lang w:val="pt-PT"/>
        </w:rPr>
        <w:instrText xml:space="preserve"> HYPERLINK "http://pt.wikipedia.org/wiki/Germ%C3%A2nio" \o "Germânio" </w:instrText>
      </w:r>
      <w:r w:rsidRPr="00BA26F3">
        <w:fldChar w:fldCharType="separate"/>
      </w:r>
      <w:r w:rsidRPr="00BA26F3">
        <w:rPr>
          <w:rStyle w:val="Hyperlink"/>
          <w:u w:val="none"/>
          <w:lang w:val="pt-PT"/>
        </w:rPr>
        <w:t>germânio</w:t>
      </w:r>
      <w:r w:rsidRPr="00BA26F3">
        <w:fldChar w:fldCharType="end"/>
      </w:r>
      <w:r w:rsidRPr="00BA26F3">
        <w:rPr>
          <w:lang w:val="pt-PT"/>
        </w:rPr>
        <w:t xml:space="preserve">) e 0,7 </w:t>
      </w:r>
      <w:hyperlink r:id="rId53" w:tooltip="Volt" w:history="1">
        <w:r w:rsidRPr="00BA26F3">
          <w:rPr>
            <w:rStyle w:val="Hyperlink"/>
            <w:u w:val="none"/>
            <w:lang w:val="pt-PT"/>
          </w:rPr>
          <w:t>V</w:t>
        </w:r>
      </w:hyperlink>
      <w:r w:rsidRPr="00BA26F3">
        <w:rPr>
          <w:lang w:val="pt-PT"/>
        </w:rPr>
        <w:t>(</w:t>
      </w:r>
      <w:hyperlink r:id="rId54" w:tooltip="Silício" w:history="1">
        <w:r w:rsidRPr="00BA26F3">
          <w:rPr>
            <w:rStyle w:val="Hyperlink"/>
            <w:u w:val="none"/>
            <w:lang w:val="pt-PT"/>
          </w:rPr>
          <w:t>silício</w:t>
        </w:r>
      </w:hyperlink>
      <w:r w:rsidRPr="00BA26F3">
        <w:rPr>
          <w:lang w:val="pt-PT"/>
        </w:rPr>
        <w:t>).</w:t>
      </w:r>
    </w:p>
    <w:p w:rsidR="00BA26F3" w:rsidRPr="00BA26F3" w:rsidRDefault="00BA26F3" w:rsidP="000D7863">
      <w:pPr>
        <w:pStyle w:val="Heading2"/>
        <w:rPr>
          <w:lang w:val="pt-PT"/>
        </w:rPr>
      </w:pPr>
      <w:r w:rsidRPr="00BA26F3">
        <w:rPr>
          <w:rStyle w:val="mw-headline"/>
          <w:lang w:val="pt-PT"/>
        </w:rPr>
        <w:t>Comportamento em circuitos</w:t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é um componente </w:t>
      </w:r>
      <w:proofErr w:type="spellStart"/>
      <w:r w:rsidRPr="00BA26F3">
        <w:rPr>
          <w:lang w:val="pt-PT"/>
        </w:rPr>
        <w:t>elétrico</w:t>
      </w:r>
      <w:proofErr w:type="spellEnd"/>
      <w:r w:rsidRPr="00BA26F3">
        <w:rPr>
          <w:lang w:val="pt-PT"/>
        </w:rPr>
        <w:t xml:space="preserve"> que permite que a corrente atravesse-o num sentido com muito mais facilidade do que no outro. O tipo mais comum de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é 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semicondutor, no entanto, existem outras tecnologias de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. </w:t>
      </w:r>
      <w:proofErr w:type="spellStart"/>
      <w:r w:rsidRPr="00BA26F3">
        <w:rPr>
          <w:lang w:val="pt-PT"/>
        </w:rPr>
        <w:t>Diodos</w:t>
      </w:r>
      <w:proofErr w:type="spellEnd"/>
      <w:r w:rsidRPr="00BA26F3">
        <w:rPr>
          <w:lang w:val="pt-PT"/>
        </w:rPr>
        <w:t xml:space="preserve"> semicondutores são simbolizados em </w:t>
      </w:r>
      <w:hyperlink r:id="rId55" w:tooltip="Diagrama esquemático" w:history="1">
        <w:r w:rsidRPr="00BA26F3">
          <w:rPr>
            <w:rStyle w:val="Hyperlink"/>
            <w:u w:val="none"/>
            <w:lang w:val="pt-PT"/>
          </w:rPr>
          <w:t>diagramas esquemáticos</w:t>
        </w:r>
      </w:hyperlink>
      <w:r w:rsidRPr="00BA26F3">
        <w:rPr>
          <w:lang w:val="pt-PT"/>
        </w:rPr>
        <w:t xml:space="preserve"> como na figura abaixo. O termo "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>" é habitualmente reservado a dispositivos para sinais baixos, com correntes iguais ou menores a 1 A.</w:t>
      </w:r>
    </w:p>
    <w:p w:rsidR="00BA26F3" w:rsidRPr="00BA26F3" w:rsidRDefault="00BA26F3" w:rsidP="000D7863">
      <w:pPr>
        <w:pStyle w:val="NormalWeb"/>
      </w:pPr>
      <w:r w:rsidRPr="00BA26F3">
        <w:rPr>
          <w:noProof/>
          <w:color w:val="0000FF"/>
        </w:rPr>
        <w:drawing>
          <wp:inline distT="0" distB="0" distL="0" distR="0">
            <wp:extent cx="1329055" cy="574040"/>
            <wp:effectExtent l="0" t="0" r="0" b="0"/>
            <wp:docPr id="13" name="Picture 13" descr="Diode symbol.svg">
              <a:hlinkClick xmlns:a="http://schemas.openxmlformats.org/drawingml/2006/main" r:id="rId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iode symbol.svg">
                      <a:hlinkClick r:id="rId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Quando colocado em um simples </w:t>
      </w:r>
      <w:hyperlink r:id="rId58" w:tooltip="Circuito eléctrico" w:history="1">
        <w:r w:rsidRPr="00BA26F3">
          <w:rPr>
            <w:rStyle w:val="Hyperlink"/>
            <w:u w:val="none"/>
            <w:lang w:val="pt-PT"/>
          </w:rPr>
          <w:t>circuito</w:t>
        </w:r>
      </w:hyperlink>
      <w:r w:rsidRPr="00BA26F3">
        <w:rPr>
          <w:lang w:val="pt-PT"/>
        </w:rPr>
        <w:t xml:space="preserve"> </w:t>
      </w:r>
      <w:hyperlink r:id="rId59" w:tooltip="Bateria (química)" w:history="1">
        <w:proofErr w:type="spellStart"/>
        <w:r w:rsidRPr="00BA26F3">
          <w:rPr>
            <w:rStyle w:val="Hyperlink"/>
            <w:u w:val="none"/>
            <w:lang w:val="pt-PT"/>
          </w:rPr>
          <w:t>bateria</w:t>
        </w:r>
      </w:hyperlink>
      <w:r w:rsidRPr="00BA26F3">
        <w:rPr>
          <w:lang w:val="pt-PT"/>
        </w:rPr>
        <w:t>-</w:t>
      </w:r>
      <w:hyperlink r:id="rId60" w:tooltip="Lâmpada" w:history="1">
        <w:r w:rsidRPr="00BA26F3">
          <w:rPr>
            <w:rStyle w:val="Hyperlink"/>
            <w:u w:val="none"/>
            <w:lang w:val="pt-PT"/>
          </w:rPr>
          <w:t>lâmpada</w:t>
        </w:r>
        <w:proofErr w:type="spellEnd"/>
      </w:hyperlink>
      <w:r w:rsidRPr="00BA26F3">
        <w:rPr>
          <w:lang w:val="pt-PT"/>
        </w:rPr>
        <w:t xml:space="preserve">, 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vai permitir ou impedir corrente através da lâmpada, dependendo da polaridade da tensão aplicada, como nas duas figuras abaixo.</w:t>
      </w:r>
    </w:p>
    <w:p w:rsidR="00BA26F3" w:rsidRPr="00BA26F3" w:rsidRDefault="00BA26F3" w:rsidP="000D7863">
      <w:pPr>
        <w:pStyle w:val="NormalWeb"/>
      </w:pPr>
      <w:r w:rsidRPr="00BA26F3">
        <w:rPr>
          <w:noProof/>
          <w:color w:val="0000FF"/>
        </w:rPr>
        <w:drawing>
          <wp:inline distT="0" distB="0" distL="0" distR="0">
            <wp:extent cx="1647825" cy="1275715"/>
            <wp:effectExtent l="19050" t="0" r="9525" b="0"/>
            <wp:docPr id="14" name="Picture 14" descr="PolarizaçãoDireta.jpg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olarizaçãoDireta.jpg">
                      <a:hlinkClick r:id="rId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26F3">
        <w:rPr>
          <w:noProof/>
          <w:color w:val="0000FF"/>
        </w:rPr>
        <w:drawing>
          <wp:inline distT="0" distB="0" distL="0" distR="0">
            <wp:extent cx="1541780" cy="1275715"/>
            <wp:effectExtent l="19050" t="0" r="1270" b="0"/>
            <wp:docPr id="15" name="Picture 15" descr="PolarizaçãoInversa.jpg">
              <a:hlinkClick xmlns:a="http://schemas.openxmlformats.org/drawingml/2006/main" r:id="rId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olarizaçãoInversa.jpg">
                      <a:hlinkClick r:id="rId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6F3" w:rsidRPr="00BA26F3" w:rsidRDefault="00BA26F3" w:rsidP="000D7863">
      <w:pPr>
        <w:pStyle w:val="NormalWeb"/>
      </w:pP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Na imagem da esquerda 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está </w:t>
      </w:r>
      <w:proofErr w:type="spellStart"/>
      <w:r w:rsidRPr="00BA26F3">
        <w:rPr>
          <w:lang w:val="pt-PT"/>
        </w:rPr>
        <w:t>diretamente</w:t>
      </w:r>
      <w:proofErr w:type="spellEnd"/>
      <w:r w:rsidRPr="00BA26F3">
        <w:rPr>
          <w:lang w:val="pt-PT"/>
        </w:rPr>
        <w:t xml:space="preserve"> polarizado, há corrente e a lâmpada fica acesa. Na imagem da direita 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está inversamente polarizado, não há corrente, logo a lâmpada fica apagada.</w:t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funciona como uma </w:t>
      </w:r>
      <w:hyperlink r:id="rId65" w:tooltip="Interruptor" w:history="1">
        <w:r w:rsidRPr="00BA26F3">
          <w:rPr>
            <w:rStyle w:val="Hyperlink"/>
            <w:u w:val="none"/>
            <w:lang w:val="pt-PT"/>
          </w:rPr>
          <w:t>chave</w:t>
        </w:r>
      </w:hyperlink>
      <w:r w:rsidRPr="00BA26F3">
        <w:rPr>
          <w:lang w:val="pt-PT"/>
        </w:rPr>
        <w:t xml:space="preserve"> de </w:t>
      </w:r>
      <w:proofErr w:type="spellStart"/>
      <w:r w:rsidRPr="00BA26F3">
        <w:rPr>
          <w:lang w:val="pt-PT"/>
        </w:rPr>
        <w:t>acionamento</w:t>
      </w:r>
      <w:proofErr w:type="spellEnd"/>
      <w:r w:rsidRPr="00BA26F3">
        <w:rPr>
          <w:lang w:val="pt-PT"/>
        </w:rPr>
        <w:t xml:space="preserve"> automático (fechada quando 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está directamente polarizado, e aberta quando 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está inversamente polarizado), a diferença mais substancial é que quando </w:t>
      </w:r>
      <w:proofErr w:type="spellStart"/>
      <w:r w:rsidRPr="00BA26F3">
        <w:rPr>
          <w:lang w:val="pt-PT"/>
        </w:rPr>
        <w:t>diretamente</w:t>
      </w:r>
      <w:proofErr w:type="spellEnd"/>
      <w:r w:rsidRPr="00BA26F3">
        <w:rPr>
          <w:lang w:val="pt-PT"/>
        </w:rPr>
        <w:t xml:space="preserve"> polarizado há uma queda de tensão no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muito maior do que a que geralmente há em chaves mecânicas, no caso do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de silício, 0,7 V; assim, uma fonte de tensão de 10 V polarizando </w:t>
      </w:r>
      <w:proofErr w:type="spellStart"/>
      <w:r w:rsidRPr="00BA26F3">
        <w:rPr>
          <w:lang w:val="pt-PT"/>
        </w:rPr>
        <w:t>diretamente</w:t>
      </w:r>
      <w:proofErr w:type="spellEnd"/>
      <w:r w:rsidRPr="00BA26F3">
        <w:rPr>
          <w:lang w:val="pt-PT"/>
        </w:rPr>
        <w:t xml:space="preserve"> um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em série com uma </w:t>
      </w:r>
      <w:proofErr w:type="spellStart"/>
      <w:r w:rsidRPr="00BA26F3">
        <w:rPr>
          <w:lang w:val="pt-PT"/>
        </w:rPr>
        <w:t>resistencia</w:t>
      </w:r>
      <w:proofErr w:type="spellEnd"/>
      <w:r w:rsidRPr="00BA26F3">
        <w:rPr>
          <w:lang w:val="pt-PT"/>
        </w:rPr>
        <w:t xml:space="preserve">, fará com que haja uma queda de tensão de 9,3 V na </w:t>
      </w:r>
      <w:proofErr w:type="spellStart"/>
      <w:r w:rsidRPr="00BA26F3">
        <w:rPr>
          <w:lang w:val="pt-PT"/>
        </w:rPr>
        <w:t>resistencia</w:t>
      </w:r>
      <w:proofErr w:type="spellEnd"/>
      <w:r w:rsidRPr="00BA26F3">
        <w:rPr>
          <w:lang w:val="pt-PT"/>
        </w:rPr>
        <w:t xml:space="preserve">, pois 0,7 V ficam no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. Na polarização inversa acontece o seguinte, 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fará papel de uma chave aberta, já que não circula corrente, não haverá tensão no </w:t>
      </w:r>
      <w:proofErr w:type="spellStart"/>
      <w:r w:rsidRPr="00BA26F3">
        <w:rPr>
          <w:lang w:val="pt-PT"/>
        </w:rPr>
        <w:t>resitor</w:t>
      </w:r>
      <w:proofErr w:type="spellEnd"/>
      <w:r w:rsidRPr="00BA26F3">
        <w:rPr>
          <w:lang w:val="pt-PT"/>
        </w:rPr>
        <w:t xml:space="preserve">, a tensão ficará toda retida no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, ou seja, nos terminais do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haverá uma tensão de 10 V.</w:t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lastRenderedPageBreak/>
        <w:t xml:space="preserve">A principal função de um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semicondutor, em circuitos </w:t>
      </w:r>
      <w:proofErr w:type="spellStart"/>
      <w:r w:rsidRPr="00BA26F3">
        <w:rPr>
          <w:lang w:val="pt-PT"/>
        </w:rPr>
        <w:t>retificadores</w:t>
      </w:r>
      <w:proofErr w:type="spellEnd"/>
      <w:r w:rsidRPr="00BA26F3">
        <w:rPr>
          <w:lang w:val="pt-PT"/>
        </w:rPr>
        <w:t xml:space="preserve"> de corrente, é transformar </w:t>
      </w:r>
      <w:hyperlink r:id="rId66" w:tooltip="Corrente alternada" w:history="1">
        <w:r w:rsidRPr="00BA26F3">
          <w:rPr>
            <w:rStyle w:val="Hyperlink"/>
            <w:u w:val="none"/>
            <w:lang w:val="pt-PT"/>
          </w:rPr>
          <w:t>corrente alternada</w:t>
        </w:r>
      </w:hyperlink>
      <w:r w:rsidRPr="00BA26F3">
        <w:rPr>
          <w:lang w:val="pt-PT"/>
        </w:rPr>
        <w:t xml:space="preserve"> em </w:t>
      </w:r>
      <w:hyperlink r:id="rId67" w:tooltip="Corrente contínua" w:history="1">
        <w:r w:rsidRPr="00BA26F3">
          <w:rPr>
            <w:rStyle w:val="Hyperlink"/>
            <w:u w:val="none"/>
            <w:lang w:val="pt-PT"/>
          </w:rPr>
          <w:t>corrente contínua</w:t>
        </w:r>
      </w:hyperlink>
      <w:r w:rsidRPr="00BA26F3">
        <w:rPr>
          <w:lang w:val="pt-PT"/>
        </w:rPr>
        <w:t xml:space="preserve"> pulsante, já que no </w:t>
      </w:r>
      <w:proofErr w:type="spellStart"/>
      <w:r w:rsidRPr="00BA26F3">
        <w:rPr>
          <w:lang w:val="pt-PT"/>
        </w:rPr>
        <w:t>semiciclo</w:t>
      </w:r>
      <w:proofErr w:type="spellEnd"/>
      <w:r w:rsidRPr="00BA26F3">
        <w:rPr>
          <w:lang w:val="pt-PT"/>
        </w:rPr>
        <w:t xml:space="preserve"> negativo de uma corrente alternada 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fará a função de uma chave aberta, não circulará corrente </w:t>
      </w:r>
      <w:proofErr w:type="spellStart"/>
      <w:r w:rsidRPr="00BA26F3">
        <w:rPr>
          <w:lang w:val="pt-PT"/>
        </w:rPr>
        <w:t>elétrica</w:t>
      </w:r>
      <w:proofErr w:type="spellEnd"/>
      <w:r w:rsidRPr="00BA26F3">
        <w:rPr>
          <w:lang w:val="pt-PT"/>
        </w:rPr>
        <w:t xml:space="preserve"> no circuito (considerando o “sentido convencional de corrente”, do “positivo” para o “negativo”). A principal função de um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semicondutor, em circuitos de corrente contínua, é controlar o fluxo da corrente, permitindo que a corrente </w:t>
      </w:r>
      <w:proofErr w:type="spellStart"/>
      <w:r w:rsidRPr="00BA26F3">
        <w:rPr>
          <w:lang w:val="pt-PT"/>
        </w:rPr>
        <w:t>elétrica</w:t>
      </w:r>
      <w:proofErr w:type="spellEnd"/>
      <w:r w:rsidRPr="00BA26F3">
        <w:rPr>
          <w:lang w:val="pt-PT"/>
        </w:rPr>
        <w:t xml:space="preserve"> circule apenas em um sentido.</w:t>
      </w:r>
    </w:p>
    <w:p w:rsidR="00BA26F3" w:rsidRPr="00BA26F3" w:rsidRDefault="00BA26F3" w:rsidP="000D7863">
      <w:pPr>
        <w:pStyle w:val="Heading2"/>
        <w:rPr>
          <w:lang w:val="pt-PT"/>
        </w:rPr>
      </w:pPr>
      <w:r w:rsidRPr="00BA26F3">
        <w:rPr>
          <w:rStyle w:val="mw-headline"/>
          <w:lang w:val="pt-PT"/>
        </w:rPr>
        <w:t xml:space="preserve">A </w:t>
      </w:r>
      <w:proofErr w:type="spellStart"/>
      <w:r w:rsidRPr="00BA26F3">
        <w:rPr>
          <w:rStyle w:val="mw-headline"/>
          <w:lang w:val="pt-PT"/>
        </w:rPr>
        <w:t>dopagem</w:t>
      </w:r>
      <w:proofErr w:type="spellEnd"/>
      <w:r w:rsidRPr="00BA26F3">
        <w:rPr>
          <w:rStyle w:val="mw-headline"/>
          <w:lang w:val="pt-PT"/>
        </w:rPr>
        <w:t xml:space="preserve"> do </w:t>
      </w:r>
      <w:proofErr w:type="spellStart"/>
      <w:r w:rsidRPr="00BA26F3">
        <w:rPr>
          <w:rStyle w:val="mw-headline"/>
          <w:lang w:val="pt-PT"/>
        </w:rPr>
        <w:t>diodo</w:t>
      </w:r>
      <w:proofErr w:type="spellEnd"/>
      <w:r w:rsidRPr="00BA26F3">
        <w:rPr>
          <w:rStyle w:val="mw-headline"/>
          <w:lang w:val="pt-PT"/>
        </w:rPr>
        <w:t xml:space="preserve"> semicondutor e os cristais P e N</w:t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A </w:t>
      </w:r>
      <w:proofErr w:type="spellStart"/>
      <w:r w:rsidRPr="00BA26F3">
        <w:rPr>
          <w:lang w:val="pt-PT"/>
        </w:rPr>
        <w:t>dopagem</w:t>
      </w:r>
      <w:proofErr w:type="spellEnd"/>
      <w:r w:rsidRPr="00BA26F3">
        <w:rPr>
          <w:lang w:val="pt-PT"/>
        </w:rPr>
        <w:t xml:space="preserve"> no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é feita pela introdução de elementos dentro de cristais </w:t>
      </w:r>
      <w:proofErr w:type="spellStart"/>
      <w:r w:rsidRPr="00BA26F3">
        <w:rPr>
          <w:lang w:val="pt-PT"/>
        </w:rPr>
        <w:t>tetravalentes</w:t>
      </w:r>
      <w:proofErr w:type="spellEnd"/>
      <w:r w:rsidRPr="00BA26F3">
        <w:rPr>
          <w:lang w:val="pt-PT"/>
        </w:rPr>
        <w:t xml:space="preserve">, normalmente feitos de silício e germânio. Dopando esses cristais com elementos trivalentes, obterá átomos com sete </w:t>
      </w:r>
      <w:proofErr w:type="spellStart"/>
      <w:r w:rsidRPr="00BA26F3">
        <w:rPr>
          <w:lang w:val="pt-PT"/>
        </w:rPr>
        <w:t>elétrons</w:t>
      </w:r>
      <w:proofErr w:type="spellEnd"/>
      <w:r w:rsidRPr="00BA26F3">
        <w:rPr>
          <w:lang w:val="pt-PT"/>
        </w:rPr>
        <w:t xml:space="preserve"> na </w:t>
      </w:r>
      <w:hyperlink r:id="rId68" w:tooltip="Camada de valência" w:history="1">
        <w:r w:rsidRPr="00BA26F3">
          <w:rPr>
            <w:rStyle w:val="Hyperlink"/>
            <w:u w:val="none"/>
            <w:lang w:val="pt-PT"/>
          </w:rPr>
          <w:t>camada de valência</w:t>
        </w:r>
      </w:hyperlink>
      <w:r w:rsidRPr="00BA26F3">
        <w:rPr>
          <w:lang w:val="pt-PT"/>
        </w:rPr>
        <w:t xml:space="preserve">, que necessitam de mais um </w:t>
      </w:r>
      <w:proofErr w:type="spellStart"/>
      <w:r w:rsidRPr="00BA26F3">
        <w:rPr>
          <w:lang w:val="pt-PT"/>
        </w:rPr>
        <w:t>elétron</w:t>
      </w:r>
      <w:proofErr w:type="spellEnd"/>
      <w:r w:rsidRPr="00BA26F3">
        <w:rPr>
          <w:lang w:val="pt-PT"/>
        </w:rPr>
        <w:t xml:space="preserve"> para a neutralização (cristal P). Para a formação do cristal P, utiliza-se principalmente o elemento </w:t>
      </w:r>
      <w:hyperlink r:id="rId69" w:tooltip="Indio" w:history="1">
        <w:proofErr w:type="spellStart"/>
        <w:r w:rsidRPr="00BA26F3">
          <w:rPr>
            <w:rStyle w:val="Hyperlink"/>
            <w:u w:val="none"/>
            <w:lang w:val="pt-PT"/>
          </w:rPr>
          <w:t>Indio</w:t>
        </w:r>
        <w:proofErr w:type="spellEnd"/>
      </w:hyperlink>
      <w:r w:rsidRPr="00BA26F3">
        <w:rPr>
          <w:lang w:val="pt-PT"/>
        </w:rPr>
        <w:t xml:space="preserve">. Dopando os cristais </w:t>
      </w:r>
      <w:proofErr w:type="spellStart"/>
      <w:r w:rsidRPr="00BA26F3">
        <w:rPr>
          <w:lang w:val="pt-PT"/>
        </w:rPr>
        <w:t>tetravalentes</w:t>
      </w:r>
      <w:proofErr w:type="spellEnd"/>
      <w:r w:rsidRPr="00BA26F3">
        <w:rPr>
          <w:lang w:val="pt-PT"/>
        </w:rPr>
        <w:t xml:space="preserve"> com elementos </w:t>
      </w:r>
      <w:proofErr w:type="spellStart"/>
      <w:r w:rsidRPr="00BA26F3">
        <w:rPr>
          <w:lang w:val="pt-PT"/>
        </w:rPr>
        <w:t>pentavalentes</w:t>
      </w:r>
      <w:proofErr w:type="spellEnd"/>
      <w:r w:rsidRPr="00BA26F3">
        <w:rPr>
          <w:lang w:val="pt-PT"/>
        </w:rPr>
        <w:t xml:space="preserve">, obter-se-á </w:t>
      </w:r>
      <w:hyperlink r:id="rId70" w:tooltip="Átomos" w:history="1">
        <w:r w:rsidRPr="00BA26F3">
          <w:rPr>
            <w:rStyle w:val="Hyperlink"/>
            <w:u w:val="none"/>
            <w:lang w:val="pt-PT"/>
          </w:rPr>
          <w:t>átomos</w:t>
        </w:r>
      </w:hyperlink>
      <w:r w:rsidRPr="00BA26F3">
        <w:rPr>
          <w:lang w:val="pt-PT"/>
        </w:rPr>
        <w:t xml:space="preserve"> </w:t>
      </w:r>
      <w:proofErr w:type="gramStart"/>
      <w:r w:rsidRPr="00BA26F3">
        <w:rPr>
          <w:lang w:val="pt-PT"/>
        </w:rPr>
        <w:t>neutralizados(com</w:t>
      </w:r>
      <w:proofErr w:type="gramEnd"/>
      <w:r w:rsidRPr="00BA26F3">
        <w:rPr>
          <w:lang w:val="pt-PT"/>
        </w:rPr>
        <w:t xml:space="preserve"> oito </w:t>
      </w:r>
      <w:proofErr w:type="spellStart"/>
      <w:r w:rsidRPr="00BA26F3">
        <w:rPr>
          <w:lang w:val="pt-PT"/>
        </w:rPr>
        <w:t>elétrons</w:t>
      </w:r>
      <w:proofErr w:type="spellEnd"/>
      <w:r w:rsidRPr="00BA26F3">
        <w:rPr>
          <w:lang w:val="pt-PT"/>
        </w:rPr>
        <w:t xml:space="preserve"> na </w:t>
      </w:r>
      <w:hyperlink r:id="rId71" w:tooltip="Camada de valência" w:history="1">
        <w:r w:rsidRPr="00BA26F3">
          <w:rPr>
            <w:rStyle w:val="Hyperlink"/>
            <w:u w:val="none"/>
            <w:lang w:val="pt-PT"/>
          </w:rPr>
          <w:t>camada de valência</w:t>
        </w:r>
      </w:hyperlink>
      <w:r w:rsidRPr="00BA26F3">
        <w:rPr>
          <w:lang w:val="pt-PT"/>
        </w:rPr>
        <w:t xml:space="preserve">) e um </w:t>
      </w:r>
      <w:hyperlink r:id="rId72" w:tooltip="Elétron" w:history="1">
        <w:proofErr w:type="spellStart"/>
        <w:r w:rsidRPr="00BA26F3">
          <w:rPr>
            <w:rStyle w:val="Hyperlink"/>
            <w:u w:val="none"/>
            <w:lang w:val="pt-PT"/>
          </w:rPr>
          <w:t>elétron</w:t>
        </w:r>
        <w:proofErr w:type="spellEnd"/>
      </w:hyperlink>
      <w:r w:rsidRPr="00BA26F3">
        <w:rPr>
          <w:lang w:val="pt-PT"/>
        </w:rPr>
        <w:t xml:space="preserve"> excedente (cristal N).</w:t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Para a formação do cristal N, utiliza-se principalmente o elemento </w:t>
      </w:r>
      <w:hyperlink r:id="rId73" w:tooltip="Fósforo" w:history="1">
        <w:r w:rsidRPr="00BA26F3">
          <w:rPr>
            <w:rStyle w:val="Hyperlink"/>
            <w:u w:val="none"/>
            <w:lang w:val="pt-PT"/>
          </w:rPr>
          <w:t>Fósforo</w:t>
        </w:r>
      </w:hyperlink>
      <w:r w:rsidRPr="00BA26F3">
        <w:rPr>
          <w:lang w:val="pt-PT"/>
        </w:rPr>
        <w:t xml:space="preserve">. Quanto maior a intensidade da </w:t>
      </w:r>
      <w:proofErr w:type="spellStart"/>
      <w:r w:rsidRPr="00BA26F3">
        <w:rPr>
          <w:lang w:val="pt-PT"/>
        </w:rPr>
        <w:t>dopagem</w:t>
      </w:r>
      <w:proofErr w:type="spellEnd"/>
      <w:r w:rsidRPr="00BA26F3">
        <w:rPr>
          <w:lang w:val="pt-PT"/>
        </w:rPr>
        <w:t xml:space="preserve">, maior será a condutibilidade dos cristais, pois suas estruturas apresentarão um número maior de portadores livres (lacunas e </w:t>
      </w:r>
      <w:hyperlink r:id="rId74" w:tooltip="Elétrons livres (página não existe)" w:history="1">
        <w:proofErr w:type="spellStart"/>
        <w:r w:rsidRPr="00BA26F3">
          <w:rPr>
            <w:rStyle w:val="Hyperlink"/>
            <w:u w:val="none"/>
            <w:lang w:val="pt-PT"/>
          </w:rPr>
          <w:t>elétrons</w:t>
        </w:r>
        <w:proofErr w:type="spellEnd"/>
        <w:r w:rsidRPr="00BA26F3">
          <w:rPr>
            <w:rStyle w:val="Hyperlink"/>
            <w:u w:val="none"/>
            <w:lang w:val="pt-PT"/>
          </w:rPr>
          <w:t xml:space="preserve"> livres</w:t>
        </w:r>
      </w:hyperlink>
      <w:r w:rsidRPr="00BA26F3">
        <w:rPr>
          <w:lang w:val="pt-PT"/>
        </w:rPr>
        <w:t xml:space="preserve">) e poucas impurezas que impedem a condução da </w:t>
      </w:r>
      <w:hyperlink r:id="rId75" w:tooltip="Corrente elétrica" w:history="1">
        <w:r w:rsidRPr="00BA26F3">
          <w:rPr>
            <w:rStyle w:val="Hyperlink"/>
            <w:u w:val="none"/>
            <w:lang w:val="pt-PT"/>
          </w:rPr>
          <w:t xml:space="preserve">corrente </w:t>
        </w:r>
        <w:proofErr w:type="spellStart"/>
        <w:r w:rsidRPr="00BA26F3">
          <w:rPr>
            <w:rStyle w:val="Hyperlink"/>
            <w:u w:val="none"/>
            <w:lang w:val="pt-PT"/>
          </w:rPr>
          <w:t>elétrica</w:t>
        </w:r>
        <w:proofErr w:type="spellEnd"/>
      </w:hyperlink>
      <w:r w:rsidRPr="00BA26F3">
        <w:rPr>
          <w:lang w:val="pt-PT"/>
        </w:rPr>
        <w:t xml:space="preserve">. Outro </w:t>
      </w:r>
      <w:proofErr w:type="spellStart"/>
      <w:r w:rsidRPr="00BA26F3">
        <w:rPr>
          <w:lang w:val="pt-PT"/>
        </w:rPr>
        <w:t>fator</w:t>
      </w:r>
      <w:proofErr w:type="spellEnd"/>
      <w:r w:rsidRPr="00BA26F3">
        <w:rPr>
          <w:lang w:val="pt-PT"/>
        </w:rPr>
        <w:t xml:space="preserve"> que influencia na condução desses materiais é a temperatura. Quanto maior for sua temperatura, maior será a condutibilidade pelo fato de que a energia térmica ter a capacidade de quebrar algumas ligações covalentes da estrutura, acarretando no aparecimento de mais portadores livres para a condução de corrente </w:t>
      </w:r>
      <w:proofErr w:type="spellStart"/>
      <w:r w:rsidRPr="00BA26F3">
        <w:rPr>
          <w:lang w:val="pt-PT"/>
        </w:rPr>
        <w:t>elétrica</w:t>
      </w:r>
      <w:proofErr w:type="spellEnd"/>
      <w:r w:rsidRPr="00BA26F3">
        <w:rPr>
          <w:lang w:val="pt-PT"/>
        </w:rPr>
        <w:t>.</w:t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Após dopadas, cada face dos dois tipos de cristais (P e </w:t>
      </w:r>
      <w:proofErr w:type="gramStart"/>
      <w:r w:rsidRPr="00BA26F3">
        <w:rPr>
          <w:lang w:val="pt-PT"/>
        </w:rPr>
        <w:t>N)terá</w:t>
      </w:r>
      <w:proofErr w:type="gramEnd"/>
      <w:r w:rsidRPr="00BA26F3">
        <w:rPr>
          <w:lang w:val="pt-PT"/>
        </w:rPr>
        <w:t xml:space="preserve"> uma determinada característica diferente da oposta, gerando regiões de condução do cristal, uma com excesso de </w:t>
      </w:r>
      <w:proofErr w:type="spellStart"/>
      <w:r w:rsidRPr="00BA26F3">
        <w:rPr>
          <w:lang w:val="pt-PT"/>
        </w:rPr>
        <w:t>elétrons</w:t>
      </w:r>
      <w:proofErr w:type="spellEnd"/>
      <w:r w:rsidRPr="00BA26F3">
        <w:rPr>
          <w:lang w:val="pt-PT"/>
        </w:rPr>
        <w:t>, outra com falta destes (lacunas), e entre ambas, haverá uma região de equilíbrio por recombinação de cargas positivas e negativas, chamada de região de depleção (à qual possui uma barreira de potencial).</w:t>
      </w:r>
    </w:p>
    <w:p w:rsidR="00BA26F3" w:rsidRPr="00BA26F3" w:rsidRDefault="00BA26F3" w:rsidP="000D7863">
      <w:pPr>
        <w:pStyle w:val="Heading2"/>
        <w:rPr>
          <w:lang w:val="pt-PT"/>
        </w:rPr>
      </w:pPr>
      <w:r w:rsidRPr="00BA26F3">
        <w:rPr>
          <w:rStyle w:val="mw-headline"/>
          <w:lang w:val="pt-PT"/>
        </w:rPr>
        <w:t xml:space="preserve">Polarização do </w:t>
      </w:r>
      <w:proofErr w:type="spellStart"/>
      <w:r w:rsidRPr="00BA26F3">
        <w:rPr>
          <w:rStyle w:val="mw-headline"/>
          <w:lang w:val="pt-PT"/>
        </w:rPr>
        <w:t>diodo</w:t>
      </w:r>
      <w:proofErr w:type="spellEnd"/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A polarização do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é dependente da polarização da fonte geradora. A polarização é </w:t>
      </w:r>
      <w:proofErr w:type="spellStart"/>
      <w:r w:rsidRPr="00BA26F3">
        <w:rPr>
          <w:lang w:val="pt-PT"/>
        </w:rPr>
        <w:t>direta</w:t>
      </w:r>
      <w:proofErr w:type="spellEnd"/>
      <w:r w:rsidRPr="00BA26F3">
        <w:rPr>
          <w:lang w:val="pt-PT"/>
        </w:rPr>
        <w:t xml:space="preserve"> quando o </w:t>
      </w:r>
      <w:hyperlink r:id="rId76" w:tooltip="Pólo" w:history="1">
        <w:r w:rsidRPr="00BA26F3">
          <w:rPr>
            <w:rStyle w:val="Hyperlink"/>
            <w:u w:val="none"/>
            <w:lang w:val="pt-PT"/>
          </w:rPr>
          <w:t>pólo</w:t>
        </w:r>
      </w:hyperlink>
      <w:r w:rsidRPr="00BA26F3">
        <w:rPr>
          <w:lang w:val="pt-PT"/>
        </w:rPr>
        <w:t xml:space="preserve"> positivo da fonte geradora entra em </w:t>
      </w:r>
      <w:proofErr w:type="spellStart"/>
      <w:r w:rsidRPr="00BA26F3">
        <w:rPr>
          <w:lang w:val="pt-PT"/>
        </w:rPr>
        <w:t>contato</w:t>
      </w:r>
      <w:proofErr w:type="spellEnd"/>
      <w:r w:rsidRPr="00BA26F3">
        <w:rPr>
          <w:lang w:val="pt-PT"/>
        </w:rPr>
        <w:t xml:space="preserve"> com o lado do cristal </w:t>
      </w:r>
      <w:proofErr w:type="gramStart"/>
      <w:r w:rsidRPr="00BA26F3">
        <w:rPr>
          <w:lang w:val="pt-PT"/>
        </w:rPr>
        <w:t>P(chamado</w:t>
      </w:r>
      <w:proofErr w:type="gramEnd"/>
      <w:r w:rsidRPr="00BA26F3">
        <w:rPr>
          <w:lang w:val="pt-PT"/>
        </w:rPr>
        <w:t xml:space="preserve"> de </w:t>
      </w:r>
      <w:hyperlink r:id="rId77" w:tooltip="Ânodo" w:history="1">
        <w:proofErr w:type="spellStart"/>
        <w:r w:rsidRPr="00BA26F3">
          <w:rPr>
            <w:rStyle w:val="Hyperlink"/>
            <w:u w:val="none"/>
            <w:lang w:val="pt-PT"/>
          </w:rPr>
          <w:t>anodo</w:t>
        </w:r>
        <w:proofErr w:type="spellEnd"/>
      </w:hyperlink>
      <w:r w:rsidRPr="00BA26F3">
        <w:rPr>
          <w:lang w:val="pt-PT"/>
        </w:rPr>
        <w:t xml:space="preserve">) e o pólo negativo da fonte geradora entra em </w:t>
      </w:r>
      <w:proofErr w:type="spellStart"/>
      <w:r w:rsidRPr="00BA26F3">
        <w:rPr>
          <w:lang w:val="pt-PT"/>
        </w:rPr>
        <w:t>contato</w:t>
      </w:r>
      <w:proofErr w:type="spellEnd"/>
      <w:r w:rsidRPr="00BA26F3">
        <w:rPr>
          <w:lang w:val="pt-PT"/>
        </w:rPr>
        <w:t xml:space="preserve"> com o lado do cristal N(chamado de </w:t>
      </w:r>
      <w:hyperlink r:id="rId78" w:tooltip="Cátodo" w:history="1">
        <w:proofErr w:type="spellStart"/>
        <w:r w:rsidRPr="00BA26F3">
          <w:rPr>
            <w:rStyle w:val="Hyperlink"/>
            <w:u w:val="none"/>
            <w:lang w:val="pt-PT"/>
          </w:rPr>
          <w:t>catodo</w:t>
        </w:r>
        <w:proofErr w:type="spellEnd"/>
      </w:hyperlink>
      <w:r w:rsidRPr="00BA26F3">
        <w:rPr>
          <w:lang w:val="pt-PT"/>
        </w:rPr>
        <w:t xml:space="preserve">). Assim, se a tensão da fonte geradora for maior que a tensão interna do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, os portadores livres se repelirão por causa da polaridade da fonte geradora e conseguirão ultrapassar a junção P-N, movimentando-os e permitindo a passagem de </w:t>
      </w:r>
      <w:hyperlink r:id="rId79" w:tooltip="Corrente elétrica" w:history="1">
        <w:r w:rsidRPr="00BA26F3">
          <w:rPr>
            <w:rStyle w:val="Hyperlink"/>
            <w:u w:val="none"/>
            <w:lang w:val="pt-PT"/>
          </w:rPr>
          <w:t xml:space="preserve">corrente </w:t>
        </w:r>
        <w:proofErr w:type="spellStart"/>
        <w:r w:rsidRPr="00BA26F3">
          <w:rPr>
            <w:rStyle w:val="Hyperlink"/>
            <w:u w:val="none"/>
            <w:lang w:val="pt-PT"/>
          </w:rPr>
          <w:t>elétrica</w:t>
        </w:r>
        <w:proofErr w:type="spellEnd"/>
      </w:hyperlink>
      <w:r w:rsidRPr="00BA26F3">
        <w:rPr>
          <w:lang w:val="pt-PT"/>
        </w:rPr>
        <w:t xml:space="preserve">. A polarização é </w:t>
      </w:r>
      <w:proofErr w:type="spellStart"/>
      <w:r w:rsidRPr="00BA26F3">
        <w:rPr>
          <w:lang w:val="pt-PT"/>
        </w:rPr>
        <w:t>indireta</w:t>
      </w:r>
      <w:proofErr w:type="spellEnd"/>
      <w:r w:rsidRPr="00BA26F3">
        <w:rPr>
          <w:lang w:val="pt-PT"/>
        </w:rPr>
        <w:t xml:space="preserve"> quando o inverso ocorre. Assim, ocorrerá uma </w:t>
      </w:r>
      <w:proofErr w:type="spellStart"/>
      <w:r w:rsidRPr="00BA26F3">
        <w:rPr>
          <w:lang w:val="pt-PT"/>
        </w:rPr>
        <w:t>atração</w:t>
      </w:r>
      <w:proofErr w:type="spellEnd"/>
      <w:r w:rsidRPr="00BA26F3">
        <w:rPr>
          <w:lang w:val="pt-PT"/>
        </w:rPr>
        <w:t xml:space="preserve"> das lacunas do </w:t>
      </w:r>
      <w:proofErr w:type="spellStart"/>
      <w:proofErr w:type="gramStart"/>
      <w:r w:rsidRPr="00BA26F3">
        <w:rPr>
          <w:lang w:val="pt-PT"/>
        </w:rPr>
        <w:t>anodo</w:t>
      </w:r>
      <w:proofErr w:type="spellEnd"/>
      <w:r w:rsidRPr="00BA26F3">
        <w:rPr>
          <w:lang w:val="pt-PT"/>
        </w:rPr>
        <w:t>(cristal</w:t>
      </w:r>
      <w:proofErr w:type="gramEnd"/>
      <w:r w:rsidRPr="00BA26F3">
        <w:rPr>
          <w:lang w:val="pt-PT"/>
        </w:rPr>
        <w:t xml:space="preserve"> P) pela polarização negativa da fonte geradora e uma </w:t>
      </w:r>
      <w:proofErr w:type="spellStart"/>
      <w:r w:rsidRPr="00BA26F3">
        <w:rPr>
          <w:lang w:val="pt-PT"/>
        </w:rPr>
        <w:t>atração</w:t>
      </w:r>
      <w:proofErr w:type="spellEnd"/>
      <w:r w:rsidRPr="00BA26F3">
        <w:rPr>
          <w:lang w:val="pt-PT"/>
        </w:rPr>
        <w:t xml:space="preserve"> dos </w:t>
      </w:r>
      <w:proofErr w:type="spellStart"/>
      <w:r w:rsidRPr="00BA26F3">
        <w:rPr>
          <w:lang w:val="pt-PT"/>
        </w:rPr>
        <w:t>elétrons</w:t>
      </w:r>
      <w:proofErr w:type="spellEnd"/>
      <w:r w:rsidRPr="00BA26F3">
        <w:rPr>
          <w:lang w:val="pt-PT"/>
        </w:rPr>
        <w:t xml:space="preserve"> livres do </w:t>
      </w:r>
      <w:proofErr w:type="spellStart"/>
      <w:r w:rsidRPr="00BA26F3">
        <w:rPr>
          <w:lang w:val="pt-PT"/>
        </w:rPr>
        <w:t>catodo</w:t>
      </w:r>
      <w:proofErr w:type="spellEnd"/>
      <w:r w:rsidRPr="00BA26F3">
        <w:rPr>
          <w:lang w:val="pt-PT"/>
        </w:rPr>
        <w:t xml:space="preserve">(cristal N) pela polarização positiva da fonte geradora, sem existir um fluxo de portadores livres na junção P-N, ocasionando no bloqueio da corrente </w:t>
      </w:r>
      <w:proofErr w:type="spellStart"/>
      <w:r w:rsidRPr="00BA26F3">
        <w:rPr>
          <w:lang w:val="pt-PT"/>
        </w:rPr>
        <w:t>elétrica</w:t>
      </w:r>
      <w:proofErr w:type="spellEnd"/>
      <w:r w:rsidRPr="00BA26F3">
        <w:rPr>
          <w:lang w:val="pt-PT"/>
        </w:rPr>
        <w:t xml:space="preserve">. Pelo fato de que os </w:t>
      </w:r>
      <w:proofErr w:type="spellStart"/>
      <w:r w:rsidRPr="00BA26F3">
        <w:rPr>
          <w:lang w:val="pt-PT"/>
        </w:rPr>
        <w:t>diodos</w:t>
      </w:r>
      <w:proofErr w:type="spellEnd"/>
      <w:r w:rsidRPr="00BA26F3">
        <w:rPr>
          <w:lang w:val="pt-PT"/>
        </w:rPr>
        <w:t xml:space="preserve"> fabricados não são </w:t>
      </w:r>
      <w:proofErr w:type="gramStart"/>
      <w:r w:rsidRPr="00BA26F3">
        <w:rPr>
          <w:lang w:val="pt-PT"/>
        </w:rPr>
        <w:t>ideais(contém</w:t>
      </w:r>
      <w:proofErr w:type="gramEnd"/>
      <w:r w:rsidRPr="00BA26F3">
        <w:rPr>
          <w:lang w:val="pt-PT"/>
        </w:rPr>
        <w:t xml:space="preserve"> impurezas), a condução de corrente </w:t>
      </w:r>
      <w:proofErr w:type="spellStart"/>
      <w:r w:rsidRPr="00BA26F3">
        <w:rPr>
          <w:lang w:val="pt-PT"/>
        </w:rPr>
        <w:t>elétrica</w:t>
      </w:r>
      <w:proofErr w:type="spellEnd"/>
      <w:r w:rsidRPr="00BA26F3">
        <w:rPr>
          <w:lang w:val="pt-PT"/>
        </w:rPr>
        <w:t xml:space="preserve"> no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(polarização </w:t>
      </w:r>
      <w:proofErr w:type="spellStart"/>
      <w:r w:rsidRPr="00BA26F3">
        <w:rPr>
          <w:lang w:val="pt-PT"/>
        </w:rPr>
        <w:t>direta</w:t>
      </w:r>
      <w:proofErr w:type="spellEnd"/>
      <w:r w:rsidRPr="00BA26F3">
        <w:rPr>
          <w:lang w:val="pt-PT"/>
        </w:rPr>
        <w:t xml:space="preserve">) sofre uma resistência menor que 1 ohm, que é quase desprezível. O bloqueio de corrente </w:t>
      </w:r>
      <w:proofErr w:type="spellStart"/>
      <w:r w:rsidRPr="00BA26F3">
        <w:rPr>
          <w:lang w:val="pt-PT"/>
        </w:rPr>
        <w:t>elétrica</w:t>
      </w:r>
      <w:proofErr w:type="spellEnd"/>
      <w:r w:rsidRPr="00BA26F3">
        <w:rPr>
          <w:lang w:val="pt-PT"/>
        </w:rPr>
        <w:t xml:space="preserve"> no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(polarização inversa) não é total devido novamente pela presença de impurezas, tendo uma </w:t>
      </w:r>
      <w:r w:rsidRPr="00BA26F3">
        <w:rPr>
          <w:lang w:val="pt-PT"/>
        </w:rPr>
        <w:lastRenderedPageBreak/>
        <w:t xml:space="preserve">pequena corrente que é conduzida na ordem de </w:t>
      </w:r>
      <w:proofErr w:type="spellStart"/>
      <w:r w:rsidRPr="00BA26F3">
        <w:rPr>
          <w:lang w:val="pt-PT"/>
        </w:rPr>
        <w:t>microampéres</w:t>
      </w:r>
      <w:proofErr w:type="spellEnd"/>
      <w:r w:rsidRPr="00BA26F3">
        <w:rPr>
          <w:lang w:val="pt-PT"/>
        </w:rPr>
        <w:t>, chamada de corrente de fuga, que também é quase desprezível.</w:t>
      </w:r>
    </w:p>
    <w:p w:rsidR="00BA26F3" w:rsidRPr="00BA26F3" w:rsidRDefault="00BA26F3" w:rsidP="000D7863">
      <w:pPr>
        <w:pStyle w:val="Heading2"/>
        <w:rPr>
          <w:lang w:val="pt-PT"/>
        </w:rPr>
      </w:pPr>
      <w:r w:rsidRPr="00BA26F3">
        <w:rPr>
          <w:rStyle w:val="mw-headline"/>
          <w:lang w:val="pt-PT"/>
        </w:rPr>
        <w:t xml:space="preserve">Testes com o </w:t>
      </w:r>
      <w:proofErr w:type="spellStart"/>
      <w:r w:rsidRPr="00BA26F3">
        <w:rPr>
          <w:rStyle w:val="mw-headline"/>
          <w:lang w:val="pt-PT"/>
        </w:rPr>
        <w:t>diodo</w:t>
      </w:r>
      <w:proofErr w:type="spellEnd"/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Os </w:t>
      </w:r>
      <w:proofErr w:type="spellStart"/>
      <w:r w:rsidRPr="00BA26F3">
        <w:rPr>
          <w:lang w:val="pt-PT"/>
        </w:rPr>
        <w:t>diodos</w:t>
      </w:r>
      <w:proofErr w:type="spellEnd"/>
      <w:r w:rsidRPr="00BA26F3">
        <w:rPr>
          <w:lang w:val="pt-PT"/>
        </w:rPr>
        <w:t xml:space="preserve">, assim como qualquer componente </w:t>
      </w:r>
      <w:proofErr w:type="spellStart"/>
      <w:r w:rsidRPr="00BA26F3">
        <w:rPr>
          <w:lang w:val="pt-PT"/>
        </w:rPr>
        <w:t>eletrônico</w:t>
      </w:r>
      <w:proofErr w:type="spellEnd"/>
      <w:r w:rsidRPr="00BA26F3">
        <w:rPr>
          <w:lang w:val="pt-PT"/>
        </w:rPr>
        <w:t xml:space="preserve">, operam em determinadas correntes </w:t>
      </w:r>
      <w:proofErr w:type="spellStart"/>
      <w:r w:rsidRPr="00BA26F3">
        <w:rPr>
          <w:lang w:val="pt-PT"/>
        </w:rPr>
        <w:t>elétricas</w:t>
      </w:r>
      <w:proofErr w:type="spellEnd"/>
      <w:r w:rsidRPr="00BA26F3">
        <w:rPr>
          <w:lang w:val="pt-PT"/>
        </w:rPr>
        <w:t xml:space="preserve"> que são especificadas em seu invólucro ou são dadas pelo fabricante em folhetos técnicos. Além da corrente, a voltagem </w:t>
      </w:r>
      <w:proofErr w:type="gramStart"/>
      <w:r w:rsidRPr="00BA26F3">
        <w:rPr>
          <w:lang w:val="pt-PT"/>
        </w:rPr>
        <w:t>inversa(quando</w:t>
      </w:r>
      <w:proofErr w:type="gramEnd"/>
      <w:r w:rsidRPr="00BA26F3">
        <w:rPr>
          <w:lang w:val="pt-PT"/>
        </w:rPr>
        <w:t xml:space="preserve"> 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está polarizado inversamente) também é um </w:t>
      </w:r>
      <w:proofErr w:type="spellStart"/>
      <w:r w:rsidRPr="00BA26F3">
        <w:rPr>
          <w:lang w:val="pt-PT"/>
        </w:rPr>
        <w:t>fator</w:t>
      </w:r>
      <w:proofErr w:type="spellEnd"/>
      <w:r w:rsidRPr="00BA26F3">
        <w:rPr>
          <w:lang w:val="pt-PT"/>
        </w:rPr>
        <w:t xml:space="preserve"> que deve ser analisado para a montagem de um circuito e que tem suas </w:t>
      </w:r>
      <w:proofErr w:type="spellStart"/>
      <w:r w:rsidRPr="00BA26F3">
        <w:rPr>
          <w:lang w:val="pt-PT"/>
        </w:rPr>
        <w:t>especificicações</w:t>
      </w:r>
      <w:proofErr w:type="spellEnd"/>
      <w:r w:rsidRPr="00BA26F3">
        <w:rPr>
          <w:lang w:val="pt-PT"/>
        </w:rPr>
        <w:t xml:space="preserve"> fornecidas pelo fabricante. Se ele for alimentado com uma corrente ou tensão inversa superior a que ele suporta, 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pode ser danificado, ficando em curto ou em aberto. Utilizando de um ohmímetro ou um multímetro com teste de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, pode-se verificar se ele está com defeito. Colocando-se as pontas de prova desses aparelhos nas extremidades do </w:t>
      </w:r>
      <w:proofErr w:type="spellStart"/>
      <w:proofErr w:type="gram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>(</w:t>
      </w:r>
      <w:proofErr w:type="spellStart"/>
      <w:r w:rsidRPr="00BA26F3">
        <w:rPr>
          <w:lang w:val="pt-PT"/>
        </w:rPr>
        <w:t>catodo</w:t>
      </w:r>
      <w:proofErr w:type="spellEnd"/>
      <w:proofErr w:type="gramEnd"/>
      <w:r w:rsidRPr="00BA26F3">
        <w:rPr>
          <w:lang w:val="pt-PT"/>
        </w:rPr>
        <w:t xml:space="preserve"> e ânodo), verifica-se que existe condução quando se coloca a ponteira positiva no ânodo e a negativa no </w:t>
      </w:r>
      <w:proofErr w:type="spellStart"/>
      <w:r w:rsidRPr="00BA26F3">
        <w:rPr>
          <w:lang w:val="pt-PT"/>
        </w:rPr>
        <w:t>catodo</w:t>
      </w:r>
      <w:proofErr w:type="spellEnd"/>
      <w:r w:rsidRPr="00BA26F3">
        <w:rPr>
          <w:lang w:val="pt-PT"/>
        </w:rPr>
        <w:t xml:space="preserve">, além de indicar </w:t>
      </w:r>
      <w:proofErr w:type="spellStart"/>
      <w:r w:rsidRPr="00BA26F3">
        <w:rPr>
          <w:lang w:val="pt-PT"/>
        </w:rPr>
        <w:t>isolação</w:t>
      </w:r>
      <w:proofErr w:type="spellEnd"/>
      <w:r w:rsidRPr="00BA26F3">
        <w:rPr>
          <w:lang w:val="pt-PT"/>
        </w:rPr>
        <w:t xml:space="preserve"> quando ocorre o inverso. Assim o </w:t>
      </w:r>
      <w:proofErr w:type="spellStart"/>
      <w:r w:rsidRPr="00BA26F3">
        <w:rPr>
          <w:lang w:val="pt-PT"/>
        </w:rPr>
        <w:t>díodo</w:t>
      </w:r>
      <w:proofErr w:type="spellEnd"/>
      <w:r w:rsidRPr="00BA26F3">
        <w:rPr>
          <w:lang w:val="pt-PT"/>
        </w:rPr>
        <w:t xml:space="preserve"> está em perfeitas condições de operação e com isso é possível a localização do </w:t>
      </w:r>
      <w:proofErr w:type="spellStart"/>
      <w:r w:rsidRPr="00BA26F3">
        <w:rPr>
          <w:lang w:val="pt-PT"/>
        </w:rPr>
        <w:t>catodo</w:t>
      </w:r>
      <w:proofErr w:type="spellEnd"/>
      <w:r w:rsidRPr="00BA26F3">
        <w:rPr>
          <w:lang w:val="pt-PT"/>
        </w:rPr>
        <w:t xml:space="preserve"> e do ânodo, porém se os aparelhos de medição indicarem condução dos dois caminhos do </w:t>
      </w:r>
      <w:proofErr w:type="spellStart"/>
      <w:r w:rsidRPr="00BA26F3">
        <w:rPr>
          <w:lang w:val="pt-PT"/>
        </w:rPr>
        <w:t>díodo</w:t>
      </w:r>
      <w:proofErr w:type="spellEnd"/>
      <w:r w:rsidRPr="00BA26F3">
        <w:rPr>
          <w:lang w:val="pt-PT"/>
        </w:rPr>
        <w:t xml:space="preserve">, ele está defeituoso e em curto. Se os aparelhos de medição indicarem </w:t>
      </w:r>
      <w:proofErr w:type="spellStart"/>
      <w:r w:rsidRPr="00BA26F3">
        <w:rPr>
          <w:lang w:val="pt-PT"/>
        </w:rPr>
        <w:t>isolação</w:t>
      </w:r>
      <w:proofErr w:type="spellEnd"/>
      <w:r w:rsidRPr="00BA26F3">
        <w:rPr>
          <w:lang w:val="pt-PT"/>
        </w:rPr>
        <w:t xml:space="preserve"> nos dois caminhos, ele também está defeituoso e em aberto.</w:t>
      </w:r>
    </w:p>
    <w:p w:rsidR="00BA26F3" w:rsidRPr="00BA26F3" w:rsidRDefault="00BA26F3" w:rsidP="000D7863">
      <w:pPr>
        <w:pStyle w:val="Heading2"/>
        <w:rPr>
          <w:lang w:val="pt-PT"/>
        </w:rPr>
      </w:pPr>
      <w:r w:rsidRPr="00BA26F3">
        <w:rPr>
          <w:rStyle w:val="mw-headline"/>
          <w:lang w:val="pt-PT"/>
        </w:rPr>
        <w:t>Usos</w:t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O </w:t>
      </w:r>
      <w:proofErr w:type="spellStart"/>
      <w:r w:rsidRPr="00BA26F3">
        <w:rPr>
          <w:lang w:val="pt-PT"/>
        </w:rPr>
        <w:t>fenômeno</w:t>
      </w:r>
      <w:proofErr w:type="spellEnd"/>
      <w:r w:rsidRPr="00BA26F3">
        <w:rPr>
          <w:lang w:val="pt-PT"/>
        </w:rPr>
        <w:t xml:space="preserve"> da condutividade em um só sentido é aproveitado como um </w:t>
      </w:r>
      <w:proofErr w:type="spellStart"/>
      <w:r w:rsidRPr="00BA26F3">
        <w:rPr>
          <w:lang w:val="pt-PT"/>
        </w:rPr>
        <w:t>chaveamento</w:t>
      </w:r>
      <w:proofErr w:type="spellEnd"/>
      <w:r w:rsidRPr="00BA26F3">
        <w:rPr>
          <w:lang w:val="pt-PT"/>
        </w:rPr>
        <w:t xml:space="preserve"> da corrente </w:t>
      </w:r>
      <w:proofErr w:type="spellStart"/>
      <w:r w:rsidRPr="00BA26F3">
        <w:rPr>
          <w:lang w:val="pt-PT"/>
        </w:rPr>
        <w:t>elétrica</w:t>
      </w:r>
      <w:proofErr w:type="spellEnd"/>
      <w:r w:rsidRPr="00BA26F3">
        <w:rPr>
          <w:lang w:val="pt-PT"/>
        </w:rPr>
        <w:t xml:space="preserve"> para a </w:t>
      </w:r>
      <w:proofErr w:type="spellStart"/>
      <w:r w:rsidRPr="00BA26F3">
        <w:rPr>
          <w:lang w:val="pt-PT"/>
        </w:rPr>
        <w:t>retificação</w:t>
      </w:r>
      <w:proofErr w:type="spellEnd"/>
      <w:r w:rsidRPr="00BA26F3">
        <w:rPr>
          <w:lang w:val="pt-PT"/>
        </w:rPr>
        <w:t xml:space="preserve"> de sinais </w:t>
      </w:r>
      <w:proofErr w:type="spellStart"/>
      <w:r w:rsidRPr="00BA26F3">
        <w:rPr>
          <w:lang w:val="pt-PT"/>
        </w:rPr>
        <w:t>senoidais</w:t>
      </w:r>
      <w:proofErr w:type="spellEnd"/>
      <w:r w:rsidRPr="00BA26F3">
        <w:rPr>
          <w:lang w:val="pt-PT"/>
        </w:rPr>
        <w:t xml:space="preserve">, portanto, este é o efeito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 xml:space="preserve"> semicondutor tão usado na </w:t>
      </w:r>
      <w:proofErr w:type="spellStart"/>
      <w:r w:rsidRPr="00BA26F3">
        <w:rPr>
          <w:lang w:val="pt-PT"/>
        </w:rPr>
        <w:t>eletrônica</w:t>
      </w:r>
      <w:proofErr w:type="spellEnd"/>
      <w:r w:rsidRPr="00BA26F3">
        <w:rPr>
          <w:lang w:val="pt-PT"/>
        </w:rPr>
        <w:t xml:space="preserve">, pois permite que a corrente flua entre seus terminais apenas numa </w:t>
      </w:r>
      <w:proofErr w:type="spellStart"/>
      <w:r w:rsidRPr="00BA26F3">
        <w:rPr>
          <w:lang w:val="pt-PT"/>
        </w:rPr>
        <w:t>direção</w:t>
      </w:r>
      <w:proofErr w:type="spellEnd"/>
      <w:r w:rsidRPr="00BA26F3">
        <w:rPr>
          <w:lang w:val="pt-PT"/>
        </w:rPr>
        <w:t xml:space="preserve">. Esta propriedade é utilizada em grande número de circuitos </w:t>
      </w:r>
      <w:proofErr w:type="spellStart"/>
      <w:r w:rsidRPr="00BA26F3">
        <w:rPr>
          <w:lang w:val="pt-PT"/>
        </w:rPr>
        <w:t>eletrônicos</w:t>
      </w:r>
      <w:proofErr w:type="spellEnd"/>
      <w:r w:rsidRPr="00BA26F3">
        <w:rPr>
          <w:lang w:val="pt-PT"/>
        </w:rPr>
        <w:t xml:space="preserve"> e nos </w:t>
      </w:r>
      <w:proofErr w:type="spellStart"/>
      <w:r w:rsidRPr="00BA26F3">
        <w:rPr>
          <w:lang w:val="pt-PT"/>
        </w:rPr>
        <w:t>retificadores</w:t>
      </w:r>
      <w:proofErr w:type="spellEnd"/>
      <w:r w:rsidRPr="00BA26F3">
        <w:rPr>
          <w:lang w:val="pt-PT"/>
        </w:rPr>
        <w:t>.</w:t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Os </w:t>
      </w:r>
      <w:proofErr w:type="spellStart"/>
      <w:r w:rsidRPr="00BA26F3">
        <w:rPr>
          <w:lang w:val="pt-PT"/>
        </w:rPr>
        <w:t>retificadores</w:t>
      </w:r>
      <w:proofErr w:type="spellEnd"/>
      <w:r w:rsidRPr="00BA26F3">
        <w:rPr>
          <w:lang w:val="pt-PT"/>
        </w:rPr>
        <w:t xml:space="preserve"> são circuitos </w:t>
      </w:r>
      <w:proofErr w:type="spellStart"/>
      <w:r w:rsidRPr="00BA26F3">
        <w:rPr>
          <w:lang w:val="pt-PT"/>
        </w:rPr>
        <w:t>elétricos</w:t>
      </w:r>
      <w:proofErr w:type="spellEnd"/>
      <w:r w:rsidRPr="00BA26F3">
        <w:rPr>
          <w:lang w:val="pt-PT"/>
        </w:rPr>
        <w:t xml:space="preserve"> que convertem a tensão CA (AC) em tensão CC (DC). CA vem de Corrente alternada, significa que os </w:t>
      </w:r>
      <w:proofErr w:type="spellStart"/>
      <w:r w:rsidRPr="00BA26F3">
        <w:rPr>
          <w:lang w:val="pt-PT"/>
        </w:rPr>
        <w:t>elétrons</w:t>
      </w:r>
      <w:proofErr w:type="spellEnd"/>
      <w:r w:rsidRPr="00BA26F3">
        <w:rPr>
          <w:lang w:val="pt-PT"/>
        </w:rPr>
        <w:t xml:space="preserve"> circulam em dois sentidos, CC (DC), Corrente contínua, isto </w:t>
      </w:r>
      <w:proofErr w:type="gramStart"/>
      <w:r w:rsidRPr="00BA26F3">
        <w:rPr>
          <w:lang w:val="pt-PT"/>
        </w:rPr>
        <w:t>é</w:t>
      </w:r>
      <w:proofErr w:type="gramEnd"/>
      <w:r w:rsidRPr="00BA26F3">
        <w:rPr>
          <w:lang w:val="pt-PT"/>
        </w:rPr>
        <w:t xml:space="preserve"> </w:t>
      </w:r>
      <w:proofErr w:type="gramStart"/>
      <w:r w:rsidRPr="00BA26F3">
        <w:rPr>
          <w:lang w:val="pt-PT"/>
        </w:rPr>
        <w:t>circula</w:t>
      </w:r>
      <w:proofErr w:type="gramEnd"/>
      <w:r w:rsidRPr="00BA26F3">
        <w:rPr>
          <w:lang w:val="pt-PT"/>
        </w:rPr>
        <w:t xml:space="preserve"> num só sentido.</w:t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A certa altura o potencial </w:t>
      </w:r>
      <w:proofErr w:type="gramStart"/>
      <w:r w:rsidRPr="00BA26F3">
        <w:rPr>
          <w:lang w:val="pt-PT"/>
        </w:rPr>
        <w:t>U ,</w:t>
      </w:r>
      <w:proofErr w:type="gramEnd"/>
      <w:r w:rsidRPr="00BA26F3">
        <w:rPr>
          <w:lang w:val="pt-PT"/>
        </w:rPr>
        <w:t xml:space="preserve"> formado a partir da junção n e p não deixa os </w:t>
      </w:r>
      <w:proofErr w:type="spellStart"/>
      <w:r w:rsidRPr="00BA26F3">
        <w:rPr>
          <w:lang w:val="pt-PT"/>
        </w:rPr>
        <w:t>eletrons</w:t>
      </w:r>
      <w:proofErr w:type="spellEnd"/>
      <w:r w:rsidRPr="00BA26F3">
        <w:rPr>
          <w:lang w:val="pt-PT"/>
        </w:rPr>
        <w:t xml:space="preserve"> e lacunas movimentarem-se, este processo dá-se devida assimetria de cargas existente.</w:t>
      </w:r>
    </w:p>
    <w:p w:rsidR="00BA26F3" w:rsidRPr="00BA26F3" w:rsidRDefault="00BA26F3" w:rsidP="000D7863">
      <w:pPr>
        <w:pStyle w:val="Heading2"/>
        <w:rPr>
          <w:lang w:val="pt-PT"/>
        </w:rPr>
      </w:pPr>
      <w:r w:rsidRPr="00BA26F3">
        <w:rPr>
          <w:rStyle w:val="mw-headline"/>
          <w:lang w:val="pt-PT"/>
        </w:rPr>
        <w:t xml:space="preserve">Tipos de </w:t>
      </w:r>
      <w:proofErr w:type="spellStart"/>
      <w:r w:rsidRPr="00BA26F3">
        <w:rPr>
          <w:rStyle w:val="mw-headline"/>
          <w:lang w:val="pt-PT"/>
        </w:rPr>
        <w:t>diodos</w:t>
      </w:r>
      <w:proofErr w:type="spellEnd"/>
      <w:r w:rsidRPr="00BA26F3">
        <w:rPr>
          <w:rStyle w:val="mw-headline"/>
          <w:lang w:val="pt-PT"/>
        </w:rPr>
        <w:t xml:space="preserve"> semicondutores</w:t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lang w:val="pt-PT"/>
        </w:rPr>
        <w:t xml:space="preserve">Os </w:t>
      </w:r>
      <w:proofErr w:type="spellStart"/>
      <w:r w:rsidRPr="00BA26F3">
        <w:rPr>
          <w:lang w:val="pt-PT"/>
        </w:rPr>
        <w:t>diodos</w:t>
      </w:r>
      <w:proofErr w:type="spellEnd"/>
      <w:r w:rsidRPr="00BA26F3">
        <w:rPr>
          <w:lang w:val="pt-PT"/>
        </w:rPr>
        <w:t xml:space="preserve"> são </w:t>
      </w:r>
      <w:proofErr w:type="spellStart"/>
      <w:r w:rsidRPr="00BA26F3">
        <w:rPr>
          <w:lang w:val="pt-PT"/>
        </w:rPr>
        <w:t>projetados</w:t>
      </w:r>
      <w:proofErr w:type="spellEnd"/>
      <w:r w:rsidRPr="00BA26F3">
        <w:rPr>
          <w:lang w:val="pt-PT"/>
        </w:rPr>
        <w:t xml:space="preserve"> para assumir diferentes características: </w:t>
      </w:r>
      <w:proofErr w:type="spellStart"/>
      <w:r w:rsidRPr="00BA26F3">
        <w:rPr>
          <w:lang w:val="pt-PT"/>
        </w:rPr>
        <w:t>diodos</w:t>
      </w:r>
      <w:proofErr w:type="spellEnd"/>
      <w:r w:rsidRPr="00BA26F3">
        <w:rPr>
          <w:lang w:val="pt-PT"/>
        </w:rPr>
        <w:t xml:space="preserve"> </w:t>
      </w:r>
      <w:proofErr w:type="spellStart"/>
      <w:r w:rsidRPr="00BA26F3">
        <w:rPr>
          <w:lang w:val="pt-PT"/>
        </w:rPr>
        <w:t>retificadores</w:t>
      </w:r>
      <w:proofErr w:type="spellEnd"/>
      <w:r w:rsidRPr="00BA26F3">
        <w:rPr>
          <w:lang w:val="pt-PT"/>
        </w:rPr>
        <w:t xml:space="preserve"> são capazes de conduzir altas correntes </w:t>
      </w:r>
      <w:proofErr w:type="spellStart"/>
      <w:r w:rsidRPr="00BA26F3">
        <w:rPr>
          <w:lang w:val="pt-PT"/>
        </w:rPr>
        <w:t>elétricas</w:t>
      </w:r>
      <w:proofErr w:type="spellEnd"/>
      <w:r w:rsidRPr="00BA26F3">
        <w:rPr>
          <w:lang w:val="pt-PT"/>
        </w:rPr>
        <w:t xml:space="preserve"> em baixa </w:t>
      </w:r>
      <w:hyperlink r:id="rId80" w:tooltip="Frequência" w:history="1">
        <w:r w:rsidRPr="00BA26F3">
          <w:rPr>
            <w:rStyle w:val="Hyperlink"/>
            <w:u w:val="none"/>
            <w:lang w:val="pt-PT"/>
          </w:rPr>
          <w:t>frequência</w:t>
        </w:r>
      </w:hyperlink>
      <w:r w:rsidRPr="00BA26F3">
        <w:rPr>
          <w:lang w:val="pt-PT"/>
        </w:rPr>
        <w:t xml:space="preserve">, </w:t>
      </w:r>
      <w:proofErr w:type="spellStart"/>
      <w:r w:rsidRPr="00BA26F3">
        <w:rPr>
          <w:lang w:val="pt-PT"/>
        </w:rPr>
        <w:t>diodos</w:t>
      </w:r>
      <w:proofErr w:type="spellEnd"/>
      <w:r w:rsidRPr="00BA26F3">
        <w:rPr>
          <w:lang w:val="pt-PT"/>
        </w:rPr>
        <w:t xml:space="preserve"> de sinal caracterizam-se por </w:t>
      </w:r>
      <w:proofErr w:type="spellStart"/>
      <w:r w:rsidRPr="00BA26F3">
        <w:rPr>
          <w:lang w:val="pt-PT"/>
        </w:rPr>
        <w:t>retificar</w:t>
      </w:r>
      <w:proofErr w:type="spellEnd"/>
      <w:r w:rsidRPr="00BA26F3">
        <w:rPr>
          <w:lang w:val="pt-PT"/>
        </w:rPr>
        <w:t xml:space="preserve"> sinais de alta frequência, </w:t>
      </w:r>
      <w:proofErr w:type="spellStart"/>
      <w:r w:rsidRPr="00BA26F3">
        <w:rPr>
          <w:lang w:val="pt-PT"/>
        </w:rPr>
        <w:t>diodos</w:t>
      </w:r>
      <w:proofErr w:type="spellEnd"/>
      <w:r w:rsidRPr="00BA26F3">
        <w:rPr>
          <w:lang w:val="pt-PT"/>
        </w:rPr>
        <w:t xml:space="preserve"> de </w:t>
      </w:r>
      <w:proofErr w:type="spellStart"/>
      <w:r w:rsidRPr="00BA26F3">
        <w:rPr>
          <w:lang w:val="pt-PT"/>
        </w:rPr>
        <w:t>chaveamento</w:t>
      </w:r>
      <w:proofErr w:type="spellEnd"/>
      <w:r w:rsidRPr="00BA26F3">
        <w:rPr>
          <w:lang w:val="pt-PT"/>
        </w:rPr>
        <w:t xml:space="preserve"> são indicados na condução de altas correntes em </w:t>
      </w:r>
      <w:hyperlink r:id="rId81" w:tooltip="Fonte chaveada" w:history="1">
        <w:r w:rsidRPr="00BA26F3">
          <w:rPr>
            <w:rStyle w:val="Hyperlink"/>
            <w:u w:val="none"/>
            <w:lang w:val="pt-PT"/>
          </w:rPr>
          <w:t xml:space="preserve">circuitos </w:t>
        </w:r>
        <w:proofErr w:type="spellStart"/>
        <w:r w:rsidRPr="00BA26F3">
          <w:rPr>
            <w:rStyle w:val="Hyperlink"/>
            <w:u w:val="none"/>
            <w:lang w:val="pt-PT"/>
          </w:rPr>
          <w:t>chaveados</w:t>
        </w:r>
        <w:proofErr w:type="spellEnd"/>
      </w:hyperlink>
      <w:r w:rsidRPr="00BA26F3">
        <w:rPr>
          <w:lang w:val="pt-PT"/>
        </w:rPr>
        <w:t xml:space="preserve">. Dependendo das características dos materiais e </w:t>
      </w:r>
      <w:proofErr w:type="spellStart"/>
      <w:r w:rsidRPr="00BA26F3">
        <w:rPr>
          <w:lang w:val="pt-PT"/>
        </w:rPr>
        <w:t>dopagem</w:t>
      </w:r>
      <w:proofErr w:type="spellEnd"/>
      <w:r w:rsidRPr="00BA26F3">
        <w:rPr>
          <w:lang w:val="pt-PT"/>
        </w:rPr>
        <w:t xml:space="preserve"> dos semicondutores há uma gama de dispositivos </w:t>
      </w:r>
      <w:proofErr w:type="spellStart"/>
      <w:r w:rsidRPr="00BA26F3">
        <w:rPr>
          <w:lang w:val="pt-PT"/>
        </w:rPr>
        <w:t>eletrônicos</w:t>
      </w:r>
      <w:proofErr w:type="spellEnd"/>
      <w:r w:rsidRPr="00BA26F3">
        <w:rPr>
          <w:lang w:val="pt-PT"/>
        </w:rPr>
        <w:t xml:space="preserve"> variantes do </w:t>
      </w:r>
      <w:proofErr w:type="spellStart"/>
      <w:r w:rsidRPr="00BA26F3">
        <w:rPr>
          <w:lang w:val="pt-PT"/>
        </w:rPr>
        <w:t>diodo</w:t>
      </w:r>
      <w:proofErr w:type="spellEnd"/>
      <w:r w:rsidRPr="00BA26F3">
        <w:rPr>
          <w:lang w:val="pt-PT"/>
        </w:rPr>
        <w:t>:</w:t>
      </w:r>
    </w:p>
    <w:p w:rsidR="00BA26F3" w:rsidRPr="00BA26F3" w:rsidRDefault="00BA26F3" w:rsidP="000D7863">
      <w:pPr>
        <w:pStyle w:val="NormalWeb"/>
        <w:rPr>
          <w:lang w:val="pt-PT"/>
        </w:rPr>
      </w:pPr>
      <w:r w:rsidRPr="00BA26F3">
        <w:rPr>
          <w:noProof/>
        </w:rPr>
        <w:lastRenderedPageBreak/>
        <w:drawing>
          <wp:inline distT="0" distB="0" distL="0" distR="0">
            <wp:extent cx="5274310" cy="2150900"/>
            <wp:effectExtent l="1905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6F3" w:rsidRPr="00BA26F3" w:rsidRDefault="00BA26F3" w:rsidP="000D7863">
      <w:pPr>
        <w:pStyle w:val="NormalWeb"/>
        <w:rPr>
          <w:lang w:val="pt-PT"/>
        </w:rPr>
      </w:pPr>
    </w:p>
    <w:p w:rsidR="00BA26F3" w:rsidRPr="00BA26F3" w:rsidRDefault="00BA26F3" w:rsidP="000D7863">
      <w:pPr>
        <w:pStyle w:val="Heading1"/>
        <w:rPr>
          <w:lang w:val="pt-PT"/>
        </w:rPr>
      </w:pPr>
      <w:proofErr w:type="spellStart"/>
      <w:r w:rsidRPr="00BA26F3">
        <w:rPr>
          <w:lang w:val="pt-PT"/>
        </w:rPr>
        <w:t>Díodo</w:t>
      </w:r>
      <w:proofErr w:type="spellEnd"/>
    </w:p>
    <w:p w:rsidR="000D7863" w:rsidRDefault="00BA26F3" w:rsidP="000D7863">
      <w:pPr>
        <w:pStyle w:val="NormalWeb"/>
        <w:rPr>
          <w:lang w:val="pt-PT"/>
        </w:rPr>
      </w:pPr>
      <w:ins w:id="0" w:author="Unknown">
        <w:r w:rsidRPr="00BA26F3">
          <w:rPr>
            <w:lang w:val="pt-PT"/>
          </w:rPr>
          <w:t xml:space="preserve">O </w:t>
        </w:r>
        <w:proofErr w:type="spellStart"/>
        <w:r w:rsidRPr="00BA26F3">
          <w:rPr>
            <w:lang w:val="pt-PT"/>
          </w:rPr>
          <w:t>diodo</w:t>
        </w:r>
        <w:proofErr w:type="spellEnd"/>
        <w:r w:rsidRPr="00BA26F3">
          <w:rPr>
            <w:lang w:val="pt-PT"/>
          </w:rPr>
          <w:t xml:space="preserve"> convencional é composto por dois blocos de material semicondutor um do tipo N outro do tipo P. </w:t>
        </w:r>
        <w:r w:rsidRPr="00BA26F3">
          <w:rPr>
            <w:lang w:val="pt-PT"/>
          </w:rPr>
          <w:br/>
          <w:t xml:space="preserve">A sua </w:t>
        </w:r>
        <w:proofErr w:type="spellStart"/>
        <w:r w:rsidRPr="00BA26F3">
          <w:rPr>
            <w:lang w:val="pt-PT"/>
          </w:rPr>
          <w:t>sua</w:t>
        </w:r>
        <w:proofErr w:type="spellEnd"/>
        <w:r w:rsidRPr="00BA26F3">
          <w:rPr>
            <w:lang w:val="pt-PT"/>
          </w:rPr>
          <w:t xml:space="preserve"> representação esquemática é a seguinte: </w:t>
        </w:r>
      </w:ins>
    </w:p>
    <w:p w:rsidR="00BA26F3" w:rsidRPr="00BA26F3" w:rsidRDefault="00BA26F3" w:rsidP="000D7863">
      <w:pPr>
        <w:pStyle w:val="NormalWeb"/>
        <w:rPr>
          <w:ins w:id="1" w:author="Unknown"/>
          <w:lang w:val="pt-PT"/>
        </w:rPr>
      </w:pPr>
      <w:ins w:id="2" w:author="Unknown">
        <w:r w:rsidRPr="00BA26F3">
          <w:rPr>
            <w:lang w:val="pt-PT"/>
          </w:rPr>
          <w:br/>
        </w:r>
      </w:ins>
      <w:r w:rsidR="000D7863">
        <w:rPr>
          <w:noProof/>
        </w:rPr>
        <w:drawing>
          <wp:inline distT="0" distB="0" distL="0" distR="0">
            <wp:extent cx="1701279" cy="1360967"/>
            <wp:effectExtent l="19050" t="0" r="0" b="0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136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DF5" w:rsidRPr="00480DF5">
        <w:rPr>
          <w:lang w:val="pt-PT"/>
        </w:rPr>
        <w:drawing>
          <wp:inline distT="0" distB="0" distL="0" distR="0">
            <wp:extent cx="2786377" cy="1531088"/>
            <wp:effectExtent l="19050" t="0" r="0" b="0"/>
            <wp:docPr id="7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153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6F3" w:rsidRPr="00BA26F3" w:rsidRDefault="00BA26F3" w:rsidP="000D7863">
      <w:pPr>
        <w:pStyle w:val="Heading2"/>
        <w:rPr>
          <w:ins w:id="3" w:author="Unknown"/>
          <w:lang w:val="pt-PT"/>
        </w:rPr>
      </w:pPr>
      <w:ins w:id="4" w:author="Unknown">
        <w:r w:rsidRPr="00BA26F3">
          <w:rPr>
            <w:lang w:val="pt-PT"/>
          </w:rPr>
          <w:t xml:space="preserve">Características de um </w:t>
        </w:r>
        <w:proofErr w:type="spellStart"/>
        <w:r w:rsidRPr="00BA26F3">
          <w:rPr>
            <w:lang w:val="pt-PT"/>
          </w:rPr>
          <w:t>Díodo</w:t>
        </w:r>
        <w:proofErr w:type="spellEnd"/>
      </w:ins>
    </w:p>
    <w:p w:rsidR="00BA26F3" w:rsidRPr="00BA26F3" w:rsidRDefault="00BA26F3" w:rsidP="000D7863">
      <w:pPr>
        <w:pStyle w:val="NormalWeb"/>
        <w:rPr>
          <w:ins w:id="5" w:author="Unknown"/>
          <w:lang w:val="pt-PT"/>
        </w:rPr>
      </w:pPr>
      <w:ins w:id="6" w:author="Unknown">
        <w:r w:rsidRPr="00BA26F3">
          <w:rPr>
            <w:lang w:val="pt-PT"/>
          </w:rPr>
          <w:t xml:space="preserve">O </w:t>
        </w:r>
        <w:proofErr w:type="spellStart"/>
        <w:r w:rsidRPr="00BA26F3">
          <w:rPr>
            <w:lang w:val="pt-PT"/>
          </w:rPr>
          <w:t>díodo</w:t>
        </w:r>
        <w:proofErr w:type="spellEnd"/>
        <w:r w:rsidRPr="00BA26F3">
          <w:rPr>
            <w:lang w:val="pt-PT"/>
          </w:rPr>
          <w:t xml:space="preserve"> é um componente electrónico fundamental que tem como característica mais importante, permitir que a corrente circule apenas num sentido. </w:t>
        </w:r>
      </w:ins>
    </w:p>
    <w:p w:rsidR="00BA26F3" w:rsidRPr="00BA26F3" w:rsidRDefault="00BA26F3" w:rsidP="000D7863">
      <w:pPr>
        <w:pStyle w:val="NormalWeb"/>
        <w:rPr>
          <w:ins w:id="7" w:author="Unknown"/>
          <w:lang w:val="pt-PT"/>
        </w:rPr>
      </w:pPr>
      <w:ins w:id="8" w:author="Unknown">
        <w:r w:rsidRPr="00BA26F3">
          <w:rPr>
            <w:lang w:val="pt-PT"/>
          </w:rPr>
          <w:t xml:space="preserve">Quando o </w:t>
        </w:r>
        <w:proofErr w:type="spellStart"/>
        <w:r w:rsidRPr="00BA26F3">
          <w:rPr>
            <w:lang w:val="pt-PT"/>
          </w:rPr>
          <w:t>díodo</w:t>
        </w:r>
        <w:proofErr w:type="spellEnd"/>
        <w:r w:rsidRPr="00BA26F3">
          <w:rPr>
            <w:lang w:val="pt-PT"/>
          </w:rPr>
          <w:t xml:space="preserve"> está polarizado directamente, conduz e permite circular a corrente. </w:t>
        </w:r>
      </w:ins>
    </w:p>
    <w:p w:rsidR="00BA26F3" w:rsidRDefault="00BA26F3" w:rsidP="000D7863">
      <w:pPr>
        <w:rPr>
          <w:lang w:val="pt-PT"/>
        </w:rPr>
      </w:pPr>
      <w:ins w:id="9" w:author="Unknown">
        <w:r w:rsidRPr="00BA26F3">
          <w:rPr>
            <w:lang w:val="pt-PT"/>
          </w:rPr>
          <w:t xml:space="preserve">Se está polarizado inversamente não permite circular corrente. </w:t>
        </w:r>
      </w:ins>
    </w:p>
    <w:p w:rsidR="000D7863" w:rsidRDefault="000D7863" w:rsidP="000D7863">
      <w:pPr>
        <w:rPr>
          <w:lang w:val="pt-PT"/>
        </w:rPr>
      </w:pPr>
    </w:p>
    <w:p w:rsidR="000D7863" w:rsidRPr="00BA26F3" w:rsidRDefault="000D7863" w:rsidP="000D7863">
      <w:pPr>
        <w:rPr>
          <w:ins w:id="10" w:author="Unknown"/>
          <w:lang w:val="pt-PT"/>
        </w:rPr>
      </w:pPr>
      <w:r>
        <w:rPr>
          <w:noProof/>
          <w:lang w:val="en-ZA" w:eastAsia="en-ZA"/>
        </w:rPr>
        <w:lastRenderedPageBreak/>
        <w:drawing>
          <wp:inline distT="0" distB="0" distL="0" distR="0">
            <wp:extent cx="5093191" cy="1520456"/>
            <wp:effectExtent l="19050" t="0" r="0" b="0"/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0" cy="1520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3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46"/>
        <w:gridCol w:w="3479"/>
      </w:tblGrid>
      <w:tr w:rsidR="00BA26F3" w:rsidRPr="00BA26F3" w:rsidTr="00BA26F3">
        <w:trPr>
          <w:tblCellSpacing w:w="0" w:type="dxa"/>
        </w:trPr>
        <w:tc>
          <w:tcPr>
            <w:tcW w:w="2820" w:type="dxa"/>
            <w:hideMark/>
          </w:tcPr>
          <w:p w:rsidR="00BA26F3" w:rsidRPr="00BA26F3" w:rsidRDefault="00BA26F3" w:rsidP="000D7863">
            <w:pPr>
              <w:rPr>
                <w:lang w:val="pt-PT"/>
              </w:rPr>
            </w:pPr>
          </w:p>
        </w:tc>
        <w:tc>
          <w:tcPr>
            <w:tcW w:w="2025" w:type="dxa"/>
            <w:hideMark/>
          </w:tcPr>
          <w:p w:rsidR="00BA26F3" w:rsidRPr="00BA26F3" w:rsidRDefault="00BA26F3" w:rsidP="000D7863">
            <w:pPr>
              <w:rPr>
                <w:lang w:val="pt-PT"/>
              </w:rPr>
            </w:pPr>
          </w:p>
        </w:tc>
      </w:tr>
    </w:tbl>
    <w:p w:rsidR="00BA26F3" w:rsidRPr="00BA26F3" w:rsidRDefault="00BA26F3" w:rsidP="000D7863">
      <w:pPr>
        <w:pStyle w:val="NormalWeb"/>
        <w:rPr>
          <w:ins w:id="11" w:author="Unknown"/>
          <w:lang w:val="pt-PT"/>
        </w:rPr>
      </w:pPr>
      <w:ins w:id="12" w:author="Unknown">
        <w:r w:rsidRPr="00BA26F3">
          <w:rPr>
            <w:lang w:val="pt-PT"/>
          </w:rPr>
          <w:t xml:space="preserve">Podemos comparar um </w:t>
        </w:r>
        <w:proofErr w:type="spellStart"/>
        <w:r w:rsidRPr="00BA26F3">
          <w:rPr>
            <w:lang w:val="pt-PT"/>
          </w:rPr>
          <w:t>díodo</w:t>
        </w:r>
        <w:proofErr w:type="spellEnd"/>
        <w:r w:rsidRPr="00BA26F3">
          <w:rPr>
            <w:lang w:val="pt-PT"/>
          </w:rPr>
          <w:t xml:space="preserve"> a uma válvula hidráulica que possibilite passar a água num sentido e impedindo no sentido contrário.</w:t>
        </w:r>
        <w:r w:rsidRPr="00BA26F3">
          <w:rPr>
            <w:lang w:val="pt-PT"/>
          </w:rPr>
          <w:br/>
        </w:r>
      </w:ins>
      <w:r w:rsidR="000D7863">
        <w:rPr>
          <w:noProof/>
        </w:rPr>
        <w:drawing>
          <wp:inline distT="0" distB="0" distL="0" distR="0">
            <wp:extent cx="3572883" cy="1594884"/>
            <wp:effectExtent l="19050" t="0" r="8517" b="0"/>
            <wp:docPr id="245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1594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6F3" w:rsidRDefault="00BA26F3" w:rsidP="000D7863">
      <w:pPr>
        <w:pStyle w:val="NormalWeb"/>
        <w:rPr>
          <w:lang w:val="pt-PT"/>
        </w:rPr>
      </w:pPr>
      <w:ins w:id="13" w:author="Unknown">
        <w:r w:rsidRPr="00BA26F3">
          <w:rPr>
            <w:lang w:val="pt-PT"/>
          </w:rPr>
          <w:t xml:space="preserve">Para saber a polaridade do </w:t>
        </w:r>
        <w:proofErr w:type="spellStart"/>
        <w:r w:rsidRPr="00BA26F3">
          <w:rPr>
            <w:lang w:val="pt-PT"/>
          </w:rPr>
          <w:t>díodo</w:t>
        </w:r>
        <w:proofErr w:type="spellEnd"/>
        <w:r w:rsidRPr="00BA26F3">
          <w:rPr>
            <w:lang w:val="pt-PT"/>
          </w:rPr>
          <w:t xml:space="preserve">, no </w:t>
        </w:r>
        <w:proofErr w:type="spellStart"/>
        <w:r w:rsidRPr="00BA26F3">
          <w:rPr>
            <w:lang w:val="pt-PT"/>
          </w:rPr>
          <w:t>díodo</w:t>
        </w:r>
        <w:proofErr w:type="spellEnd"/>
        <w:r w:rsidRPr="00BA26F3">
          <w:rPr>
            <w:lang w:val="pt-PT"/>
          </w:rPr>
          <w:t xml:space="preserve"> tem uma marca de uma flecha que indica a extremidade correspondente ao cátodo. </w:t>
        </w:r>
      </w:ins>
    </w:p>
    <w:p w:rsidR="000D7863" w:rsidRPr="00BA26F3" w:rsidRDefault="000D7863" w:rsidP="000D7863">
      <w:pPr>
        <w:pStyle w:val="NormalWeb"/>
        <w:rPr>
          <w:ins w:id="14" w:author="Unknown"/>
          <w:lang w:val="pt-PT"/>
        </w:rPr>
      </w:pPr>
      <w:r>
        <w:rPr>
          <w:noProof/>
        </w:rPr>
        <w:drawing>
          <wp:inline distT="0" distB="0" distL="0" distR="0">
            <wp:extent cx="2660355" cy="1488288"/>
            <wp:effectExtent l="19050" t="0" r="6645" b="0"/>
            <wp:docPr id="248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652" cy="1490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6F3" w:rsidRPr="00BA26F3" w:rsidRDefault="00BA26F3" w:rsidP="000D7863">
      <w:pPr>
        <w:pStyle w:val="Heading2"/>
        <w:rPr>
          <w:ins w:id="15" w:author="Unknown"/>
          <w:lang w:val="pt-PT"/>
        </w:rPr>
      </w:pPr>
      <w:ins w:id="16" w:author="Unknown">
        <w:r w:rsidRPr="00BA26F3">
          <w:rPr>
            <w:lang w:val="pt-PT"/>
          </w:rPr>
          <w:t xml:space="preserve"> Utilização prática dos diversos </w:t>
        </w:r>
        <w:proofErr w:type="spellStart"/>
        <w:r w:rsidRPr="00BA26F3">
          <w:rPr>
            <w:lang w:val="pt-PT"/>
          </w:rPr>
          <w:t>Díodos</w:t>
        </w:r>
        <w:proofErr w:type="spellEnd"/>
        <w:r w:rsidRPr="00BA26F3">
          <w:rPr>
            <w:lang w:val="pt-PT"/>
          </w:rPr>
          <w:t>:</w:t>
        </w:r>
      </w:ins>
    </w:p>
    <w:p w:rsidR="00BA26F3" w:rsidRDefault="00BA26F3" w:rsidP="000D7863">
      <w:pPr>
        <w:pStyle w:val="NormalWeb"/>
      </w:pPr>
      <w:ins w:id="17" w:author="Unknown">
        <w:r w:rsidRPr="00BA26F3">
          <w:fldChar w:fldCharType="begin"/>
        </w:r>
        <w:r w:rsidRPr="00BA26F3">
          <w:instrText xml:space="preserve"> HYPERLINK "http://www.electronica-pt.com/index.php/content/view/84/37/" \o "Rectificação de Corrente Alterna em Corrente Contínua" </w:instrText>
        </w:r>
        <w:r w:rsidRPr="00BA26F3">
          <w:fldChar w:fldCharType="separate"/>
        </w:r>
        <w:proofErr w:type="spellStart"/>
        <w:r w:rsidRPr="00BA26F3">
          <w:rPr>
            <w:rStyle w:val="Hyperlink"/>
            <w:u w:val="none"/>
          </w:rPr>
          <w:t>Rectificação</w:t>
        </w:r>
        <w:proofErr w:type="spellEnd"/>
        <w:r w:rsidRPr="00BA26F3">
          <w:fldChar w:fldCharType="end"/>
        </w:r>
        <w:r w:rsidRPr="00BA26F3">
          <w:t xml:space="preserve"> </w:t>
        </w:r>
      </w:ins>
    </w:p>
    <w:p w:rsidR="00480DF5" w:rsidRDefault="00480DF5" w:rsidP="000D7863">
      <w:pPr>
        <w:pStyle w:val="NormalWeb"/>
      </w:pPr>
    </w:p>
    <w:p w:rsidR="00480DF5" w:rsidRDefault="00480DF5" w:rsidP="000D7863">
      <w:pPr>
        <w:pStyle w:val="NormalWeb"/>
      </w:pPr>
    </w:p>
    <w:p w:rsidR="00480DF5" w:rsidRDefault="00480DF5" w:rsidP="000D7863">
      <w:pPr>
        <w:pStyle w:val="NormalWeb"/>
      </w:pPr>
    </w:p>
    <w:p w:rsidR="00480DF5" w:rsidRDefault="00480DF5" w:rsidP="000D7863">
      <w:pPr>
        <w:pStyle w:val="NormalWeb"/>
      </w:pPr>
    </w:p>
    <w:p w:rsidR="00480DF5" w:rsidRPr="00BA26F3" w:rsidRDefault="00480DF5" w:rsidP="000D7863">
      <w:pPr>
        <w:pStyle w:val="NormalWeb"/>
        <w:rPr>
          <w:ins w:id="18" w:author="Unknown"/>
        </w:rPr>
      </w:pPr>
    </w:p>
    <w:p w:rsidR="00BA26F3" w:rsidRPr="00BA26F3" w:rsidRDefault="00BA26F3" w:rsidP="000D7863">
      <w:pPr>
        <w:pStyle w:val="Heading2"/>
        <w:rPr>
          <w:ins w:id="19" w:author="Unknown"/>
        </w:rPr>
      </w:pPr>
      <w:proofErr w:type="spellStart"/>
      <w:ins w:id="20" w:author="Unknown">
        <w:r w:rsidRPr="00BA26F3">
          <w:lastRenderedPageBreak/>
          <w:t>Simbologia</w:t>
        </w:r>
        <w:proofErr w:type="spellEnd"/>
        <w:r w:rsidRPr="00BA26F3">
          <w:t xml:space="preserve"> </w:t>
        </w:r>
        <w:proofErr w:type="spellStart"/>
        <w:r w:rsidRPr="00BA26F3">
          <w:t>Díodos</w:t>
        </w:r>
        <w:proofErr w:type="spellEnd"/>
        <w:r w:rsidRPr="00BA26F3">
          <w:t> </w:t>
        </w:r>
      </w:ins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15"/>
        <w:gridCol w:w="1141"/>
        <w:gridCol w:w="2482"/>
        <w:gridCol w:w="1098"/>
      </w:tblGrid>
      <w:tr w:rsidR="00BA26F3" w:rsidRPr="00BA26F3" w:rsidTr="00BA26F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hyperlink r:id="rId88" w:history="1">
              <w:proofErr w:type="spellStart"/>
              <w:r w:rsidRPr="00BA26F3">
                <w:rPr>
                  <w:rStyle w:val="Hyperlink"/>
                  <w:u w:val="none"/>
                </w:rPr>
                <w:t>Díodo</w:t>
              </w:r>
              <w:proofErr w:type="spellEnd"/>
              <w:r w:rsidRPr="00BA26F3">
                <w:rPr>
                  <w:rStyle w:val="Hyperlink"/>
                  <w:u w:val="none"/>
                </w:rPr>
                <w:t xml:space="preserve"> </w:t>
              </w:r>
              <w:proofErr w:type="spellStart"/>
              <w:r w:rsidRPr="00BA26F3">
                <w:rPr>
                  <w:rStyle w:val="Hyperlink"/>
                  <w:u w:val="none"/>
                </w:rPr>
                <w:t>Rectificador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r w:rsidRPr="00BA26F3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Simbolo Díodo Rectificador" style="width:24.3pt;height:24.3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480DF5" w:rsidRDefault="00BA26F3" w:rsidP="000D7863">
            <w:pPr>
              <w:rPr>
                <w:lang w:val="pt-PT"/>
              </w:rPr>
            </w:pPr>
            <w:hyperlink r:id="rId89" w:tooltip="Diodo Zener" w:history="1">
              <w:proofErr w:type="spellStart"/>
              <w:r w:rsidRPr="00480DF5">
                <w:rPr>
                  <w:rStyle w:val="Hyperlink"/>
                  <w:u w:val="none"/>
                  <w:lang w:val="pt-PT"/>
                </w:rPr>
                <w:t>Diodo</w:t>
              </w:r>
              <w:proofErr w:type="spellEnd"/>
              <w:r w:rsidRPr="00480DF5">
                <w:rPr>
                  <w:rStyle w:val="Hyperlink"/>
                  <w:u w:val="none"/>
                  <w:lang w:val="pt-PT"/>
                </w:rPr>
                <w:t xml:space="preserve"> </w:t>
              </w:r>
              <w:proofErr w:type="spellStart"/>
              <w:r w:rsidRPr="00480DF5">
                <w:rPr>
                  <w:rStyle w:val="Hyperlink"/>
                  <w:u w:val="none"/>
                  <w:lang w:val="pt-PT"/>
                </w:rPr>
                <w:t>Zener</w:t>
              </w:r>
              <w:proofErr w:type="spellEnd"/>
            </w:hyperlink>
            <w:r w:rsidRPr="00480DF5">
              <w:rPr>
                <w:lang w:val="pt-PT"/>
              </w:rPr>
              <w:t xml:space="preserve"> </w:t>
            </w:r>
            <w:r w:rsidR="00480DF5" w:rsidRPr="00480DF5">
              <w:rPr>
                <w:lang w:val="pt-PT"/>
              </w:rPr>
              <w:t>Funciona na zona de avalanche, e é utilizado como referência de tensão (a tensão varia pouco com a corrente nessa zona)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r w:rsidRPr="00BA26F3">
              <w:pict>
                <v:shape id="_x0000_i1027" type="#_x0000_t75" alt="Simbolo Diodo Zener" style="width:24.3pt;height:24.3pt"/>
              </w:pict>
            </w:r>
          </w:p>
        </w:tc>
      </w:tr>
      <w:tr w:rsidR="00BA26F3" w:rsidRPr="00BA26F3" w:rsidTr="00BA26F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480DF5" w:rsidRDefault="00BA26F3" w:rsidP="000D7863">
            <w:pPr>
              <w:rPr>
                <w:lang w:val="pt-PT"/>
              </w:rPr>
            </w:pPr>
            <w:hyperlink r:id="rId90" w:anchor="varicap" w:history="1">
              <w:proofErr w:type="spellStart"/>
              <w:r w:rsidRPr="00480DF5">
                <w:rPr>
                  <w:rStyle w:val="Hyperlink"/>
                  <w:u w:val="none"/>
                  <w:lang w:val="pt-PT"/>
                </w:rPr>
                <w:t>Diodo</w:t>
              </w:r>
              <w:proofErr w:type="spellEnd"/>
              <w:r w:rsidRPr="00480DF5">
                <w:rPr>
                  <w:rStyle w:val="Hyperlink"/>
                  <w:u w:val="none"/>
                  <w:lang w:val="pt-PT"/>
                </w:rPr>
                <w:t xml:space="preserve"> </w:t>
              </w:r>
              <w:proofErr w:type="spellStart"/>
              <w:r w:rsidRPr="00480DF5">
                <w:rPr>
                  <w:rStyle w:val="Hyperlink"/>
                  <w:u w:val="none"/>
                  <w:lang w:val="pt-PT"/>
                </w:rPr>
                <w:t>varicap</w:t>
              </w:r>
              <w:proofErr w:type="spellEnd"/>
            </w:hyperlink>
            <w:r w:rsidR="00480DF5" w:rsidRPr="00480DF5">
              <w:rPr>
                <w:lang w:val="pt-PT"/>
              </w:rPr>
              <w:t xml:space="preserve"> Todos os </w:t>
            </w:r>
            <w:proofErr w:type="spellStart"/>
            <w:r w:rsidR="00480DF5" w:rsidRPr="00480DF5">
              <w:rPr>
                <w:lang w:val="pt-PT"/>
              </w:rPr>
              <w:t>díodos</w:t>
            </w:r>
            <w:proofErr w:type="spellEnd"/>
            <w:r w:rsidR="00480DF5" w:rsidRPr="00480DF5">
              <w:rPr>
                <w:lang w:val="pt-PT"/>
              </w:rPr>
              <w:t xml:space="preserve"> apresentam uma capacidade que é variável com a tensão aplicada. Os </w:t>
            </w:r>
            <w:proofErr w:type="spellStart"/>
            <w:r w:rsidR="00480DF5" w:rsidRPr="00480DF5">
              <w:rPr>
                <w:lang w:val="pt-PT"/>
              </w:rPr>
              <w:t>varistores</w:t>
            </w:r>
            <w:proofErr w:type="spellEnd"/>
            <w:r w:rsidR="00480DF5" w:rsidRPr="00480DF5">
              <w:rPr>
                <w:lang w:val="pt-PT"/>
              </w:rPr>
              <w:t xml:space="preserve"> são </w:t>
            </w:r>
            <w:proofErr w:type="spellStart"/>
            <w:r w:rsidR="00480DF5" w:rsidRPr="00480DF5">
              <w:rPr>
                <w:lang w:val="pt-PT"/>
              </w:rPr>
              <w:t>díodos</w:t>
            </w:r>
            <w:proofErr w:type="spellEnd"/>
            <w:r w:rsidR="00480DF5" w:rsidRPr="00480DF5">
              <w:rPr>
                <w:lang w:val="pt-PT"/>
              </w:rPr>
              <w:t xml:space="preserve"> especialmente desenhados para se obter uma capacidade fortemente dependente da tensão. São usados em osciladores cuja frequência é controlada por tensão (VCO).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r w:rsidRPr="00BA26F3">
              <w:pict>
                <v:shape id="_x0000_i1028" type="#_x0000_t75" alt="simbolo Diodo Varicap" style="width:24.3pt;height:24.3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0D5EB0" w:rsidRDefault="00BA26F3" w:rsidP="000D7863">
            <w:pPr>
              <w:rPr>
                <w:lang w:val="pt-PT"/>
              </w:rPr>
            </w:pPr>
            <w:hyperlink r:id="rId91" w:anchor="tunel" w:history="1">
              <w:proofErr w:type="spellStart"/>
              <w:r w:rsidRPr="000D5EB0">
                <w:rPr>
                  <w:rStyle w:val="Hyperlink"/>
                  <w:u w:val="none"/>
                  <w:lang w:val="pt-PT"/>
                </w:rPr>
                <w:t>Diodo</w:t>
              </w:r>
              <w:proofErr w:type="spellEnd"/>
              <w:r w:rsidRPr="000D5EB0">
                <w:rPr>
                  <w:rStyle w:val="Hyperlink"/>
                  <w:u w:val="none"/>
                  <w:lang w:val="pt-PT"/>
                </w:rPr>
                <w:t xml:space="preserve"> </w:t>
              </w:r>
              <w:proofErr w:type="spellStart"/>
              <w:r w:rsidRPr="000D5EB0">
                <w:rPr>
                  <w:rStyle w:val="Hyperlink"/>
                  <w:u w:val="none"/>
                  <w:lang w:val="pt-PT"/>
                </w:rPr>
                <w:t>túnel</w:t>
              </w:r>
            </w:hyperlink>
            <w:r w:rsidR="000D5EB0" w:rsidRPr="000D5EB0">
              <w:rPr>
                <w:lang w:val="pt-PT"/>
              </w:rPr>
              <w:t>O</w:t>
            </w:r>
            <w:proofErr w:type="spellEnd"/>
            <w:r w:rsidR="000D5EB0" w:rsidRPr="000D5EB0">
              <w:rPr>
                <w:lang w:val="pt-PT"/>
              </w:rPr>
              <w:t xml:space="preserve"> </w:t>
            </w:r>
            <w:proofErr w:type="spellStart"/>
            <w:r w:rsidR="000D5EB0" w:rsidRPr="000D5EB0">
              <w:rPr>
                <w:b/>
                <w:bCs/>
                <w:lang w:val="pt-PT"/>
              </w:rPr>
              <w:t>diodo</w:t>
            </w:r>
            <w:proofErr w:type="spellEnd"/>
            <w:r w:rsidR="000D5EB0" w:rsidRPr="000D5EB0">
              <w:rPr>
                <w:b/>
                <w:bCs/>
                <w:lang w:val="pt-PT"/>
              </w:rPr>
              <w:t xml:space="preserve"> túnel</w:t>
            </w:r>
            <w:r w:rsidR="000D5EB0" w:rsidRPr="000D5EB0">
              <w:rPr>
                <w:lang w:val="pt-PT"/>
              </w:rPr>
              <w:t xml:space="preserve"> ou </w:t>
            </w:r>
            <w:proofErr w:type="spellStart"/>
            <w:r w:rsidR="000D5EB0" w:rsidRPr="000D5EB0">
              <w:rPr>
                <w:b/>
                <w:bCs/>
                <w:lang w:val="pt-PT"/>
              </w:rPr>
              <w:t>díodo</w:t>
            </w:r>
            <w:proofErr w:type="spellEnd"/>
            <w:r w:rsidR="000D5EB0" w:rsidRPr="000D5EB0">
              <w:rPr>
                <w:b/>
                <w:bCs/>
                <w:lang w:val="pt-PT"/>
              </w:rPr>
              <w:t xml:space="preserve"> </w:t>
            </w:r>
            <w:proofErr w:type="spellStart"/>
            <w:r w:rsidR="000D5EB0" w:rsidRPr="000D5EB0">
              <w:rPr>
                <w:b/>
                <w:bCs/>
                <w:lang w:val="pt-PT"/>
              </w:rPr>
              <w:t>Esaki</w:t>
            </w:r>
            <w:proofErr w:type="spellEnd"/>
            <w:r w:rsidR="000D5EB0" w:rsidRPr="000D5EB0">
              <w:rPr>
                <w:lang w:val="pt-PT"/>
              </w:rPr>
              <w:t xml:space="preserve"> é um tipo de </w:t>
            </w:r>
            <w:hyperlink r:id="rId92" w:tooltip="Diodo semicondutor" w:history="1">
              <w:proofErr w:type="spellStart"/>
              <w:r w:rsidR="000D5EB0" w:rsidRPr="000D5EB0">
                <w:rPr>
                  <w:rStyle w:val="Hyperlink"/>
                  <w:lang w:val="pt-PT"/>
                </w:rPr>
                <w:t>diodo</w:t>
              </w:r>
              <w:proofErr w:type="spellEnd"/>
              <w:r w:rsidR="000D5EB0" w:rsidRPr="000D5EB0">
                <w:rPr>
                  <w:rStyle w:val="Hyperlink"/>
                  <w:lang w:val="pt-PT"/>
                </w:rPr>
                <w:t xml:space="preserve"> semicondutor</w:t>
              </w:r>
            </w:hyperlink>
            <w:r w:rsidR="000D5EB0" w:rsidRPr="000D5EB0">
              <w:rPr>
                <w:lang w:val="pt-PT"/>
              </w:rPr>
              <w:t xml:space="preserve"> extremamente rápido, que opera na casa dos </w:t>
            </w:r>
            <w:hyperlink r:id="rId93" w:tooltip="GHz" w:history="1">
              <w:r w:rsidR="000D5EB0" w:rsidRPr="000D5EB0">
                <w:rPr>
                  <w:rStyle w:val="Hyperlink"/>
                  <w:lang w:val="pt-PT"/>
                </w:rPr>
                <w:t>GHz</w:t>
              </w:r>
            </w:hyperlink>
            <w:r w:rsidR="000D5EB0" w:rsidRPr="000D5EB0">
              <w:rPr>
                <w:lang w:val="pt-PT"/>
              </w:rPr>
              <w:t xml:space="preserve">, através da utilização dos efeitos da </w:t>
            </w:r>
            <w:hyperlink r:id="rId94" w:tooltip="Mecânica quântica" w:history="1">
              <w:r w:rsidR="000D5EB0" w:rsidRPr="000D5EB0">
                <w:rPr>
                  <w:rStyle w:val="Hyperlink"/>
                  <w:lang w:val="pt-PT"/>
                </w:rPr>
                <w:t>mecânica quântica</w:t>
              </w:r>
            </w:hyperlink>
            <w:r w:rsidR="000D5EB0" w:rsidRPr="000D5EB0">
              <w:rPr>
                <w:lang w:val="pt-P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r w:rsidRPr="00BA26F3">
              <w:pict>
                <v:shape id="_x0000_i1029" type="#_x0000_t75" alt="Simbolo Diodo túnel" style="width:24.3pt;height:24.3pt"/>
              </w:pict>
            </w:r>
          </w:p>
        </w:tc>
      </w:tr>
      <w:tr w:rsidR="00BA26F3" w:rsidRPr="00BA26F3" w:rsidTr="00BA26F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0D5EB0" w:rsidRDefault="00BA26F3" w:rsidP="000D7863">
            <w:pPr>
              <w:rPr>
                <w:lang w:val="pt-PT"/>
              </w:rPr>
            </w:pPr>
            <w:hyperlink r:id="rId95" w:anchor="schottky" w:history="1">
              <w:proofErr w:type="spellStart"/>
              <w:r w:rsidRPr="00480DF5">
                <w:rPr>
                  <w:rStyle w:val="Hyperlink"/>
                  <w:u w:val="none"/>
                  <w:lang w:val="pt-PT"/>
                </w:rPr>
                <w:t>Diodo</w:t>
              </w:r>
              <w:proofErr w:type="spellEnd"/>
              <w:r w:rsidRPr="00480DF5">
                <w:rPr>
                  <w:rStyle w:val="Hyperlink"/>
                  <w:u w:val="none"/>
                  <w:lang w:val="pt-PT"/>
                </w:rPr>
                <w:t xml:space="preserve"> </w:t>
              </w:r>
              <w:proofErr w:type="spellStart"/>
              <w:r w:rsidRPr="00480DF5">
                <w:rPr>
                  <w:rStyle w:val="Hyperlink"/>
                  <w:u w:val="none"/>
                  <w:lang w:val="pt-PT"/>
                </w:rPr>
                <w:t>Schottky</w:t>
              </w:r>
            </w:hyperlink>
            <w:r w:rsidR="000D5EB0" w:rsidRPr="000D5EB0">
              <w:rPr>
                <w:lang w:val="pt-PT"/>
              </w:rPr>
              <w:t>Diodos</w:t>
            </w:r>
            <w:proofErr w:type="spellEnd"/>
            <w:r w:rsidR="000D5EB0" w:rsidRPr="000D5EB0">
              <w:rPr>
                <w:lang w:val="pt-PT"/>
              </w:rPr>
              <w:t xml:space="preserve"> de metal e semicondutor </w:t>
            </w:r>
            <w:proofErr w:type="spellStart"/>
            <w:r w:rsidR="000D5EB0" w:rsidRPr="000D5EB0">
              <w:rPr>
                <w:lang w:val="pt-PT"/>
              </w:rPr>
              <w:t>atuais</w:t>
            </w:r>
            <w:proofErr w:type="spellEnd"/>
            <w:r w:rsidR="000D5EB0" w:rsidRPr="000D5EB0">
              <w:rPr>
                <w:lang w:val="pt-PT"/>
              </w:rPr>
              <w:t xml:space="preserve">, chamados </w:t>
            </w:r>
            <w:proofErr w:type="spellStart"/>
            <w:r w:rsidR="000D5EB0" w:rsidRPr="000D5EB0">
              <w:rPr>
                <w:lang w:val="pt-PT"/>
              </w:rPr>
              <w:t>diodos</w:t>
            </w:r>
            <w:proofErr w:type="spellEnd"/>
            <w:r w:rsidR="000D5EB0" w:rsidRPr="000D5EB0">
              <w:rPr>
                <w:lang w:val="pt-PT"/>
              </w:rPr>
              <w:t xml:space="preserve"> </w:t>
            </w:r>
            <w:proofErr w:type="spellStart"/>
            <w:r w:rsidR="000D5EB0" w:rsidRPr="000D5EB0">
              <w:rPr>
                <w:lang w:val="pt-PT"/>
              </w:rPr>
              <w:t>schottky</w:t>
            </w:r>
            <w:proofErr w:type="spellEnd"/>
            <w:r w:rsidR="000D5EB0" w:rsidRPr="000D5EB0">
              <w:rPr>
                <w:lang w:val="pt-PT"/>
              </w:rPr>
              <w:t xml:space="preserve">, são obtidos pela deposição, por evaporação ou por meios químicos, de uma camada metálica sobre a superfície de um semicondutor. Normalmente há uma camada de óxido na borda para evitar alguns efeitos indesejáveis do campo </w:t>
            </w:r>
            <w:proofErr w:type="spellStart"/>
            <w:r w:rsidR="000D5EB0" w:rsidRPr="000D5EB0">
              <w:rPr>
                <w:lang w:val="pt-PT"/>
              </w:rPr>
              <w:t>elétrico</w:t>
            </w:r>
            <w:proofErr w:type="spellEnd"/>
            <w:r w:rsidR="000D5EB0" w:rsidRPr="000D5EB0">
              <w:rPr>
                <w:lang w:val="pt-PT"/>
              </w:rPr>
              <w:t xml:space="preserve"> mais intenso nessa parte.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r w:rsidRPr="00BA26F3">
              <w:pict>
                <v:shape id="_x0000_i1030" type="#_x0000_t75" alt="Simbolo Diodo Schottky" style="width:24.3pt;height:24.3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pPr>
              <w:rPr>
                <w:lang w:val="pt-PT"/>
              </w:rPr>
            </w:pPr>
            <w:proofErr w:type="spellStart"/>
            <w:r w:rsidRPr="00BA26F3">
              <w:rPr>
                <w:lang w:val="pt-PT"/>
              </w:rPr>
              <w:t>Diodo</w:t>
            </w:r>
            <w:proofErr w:type="spellEnd"/>
            <w:r w:rsidRPr="00BA26F3">
              <w:rPr>
                <w:lang w:val="pt-PT"/>
              </w:rPr>
              <w:t xml:space="preserve"> com característica dependente da temperatura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r w:rsidRPr="00BA26F3">
              <w:pict>
                <v:shape id="_x0000_i1031" type="#_x0000_t75" alt="Simbolo díodo dependente da temperatura" style="width:24.3pt;height:24.3pt"/>
              </w:pict>
            </w:r>
          </w:p>
        </w:tc>
      </w:tr>
      <w:tr w:rsidR="00BA26F3" w:rsidRPr="00BA26F3" w:rsidTr="00BA26F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480DF5" w:rsidRDefault="00BA26F3" w:rsidP="000D7863">
            <w:hyperlink r:id="rId96" w:anchor="fotodiodo" w:history="1">
              <w:proofErr w:type="spellStart"/>
              <w:r w:rsidRPr="00480DF5">
                <w:rPr>
                  <w:rStyle w:val="Hyperlink"/>
                  <w:u w:val="none"/>
                  <w:lang w:val="pt-PT"/>
                </w:rPr>
                <w:t>Fotodíodo</w:t>
              </w:r>
              <w:proofErr w:type="spellEnd"/>
            </w:hyperlink>
            <w:r w:rsidR="00480DF5" w:rsidRPr="00480DF5">
              <w:rPr>
                <w:lang w:val="pt-PT"/>
              </w:rPr>
              <w:t xml:space="preserve"> Quando a zona da junção recebe luz, geram-se pares de portadores de carga (</w:t>
            </w:r>
            <w:proofErr w:type="spellStart"/>
            <w:r w:rsidR="00480DF5" w:rsidRPr="00480DF5">
              <w:rPr>
                <w:lang w:val="pt-PT"/>
              </w:rPr>
              <w:t>electrão-vazio</w:t>
            </w:r>
            <w:proofErr w:type="spellEnd"/>
            <w:r w:rsidR="00480DF5" w:rsidRPr="00480DF5">
              <w:rPr>
                <w:lang w:val="pt-PT"/>
              </w:rPr>
              <w:t xml:space="preserve">) que geram uma tensão ou uma corrente no dispositivo. Existe, assim, conversão </w:t>
            </w:r>
            <w:proofErr w:type="spellStart"/>
            <w:r w:rsidR="00480DF5" w:rsidRPr="00480DF5">
              <w:rPr>
                <w:lang w:val="pt-PT"/>
              </w:rPr>
              <w:t>opto-electrónica</w:t>
            </w:r>
            <w:proofErr w:type="spellEnd"/>
            <w:r w:rsidR="00480DF5" w:rsidRPr="00480DF5">
              <w:rPr>
                <w:lang w:val="pt-PT"/>
              </w:rPr>
              <w:t>. Estes dispositivos são utilizados como detectores de luz, nas mais diversas aplicações.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r w:rsidRPr="00BA26F3">
              <w:pict>
                <v:shape id="_x0000_i1032" type="#_x0000_t75" alt="Simbolo Fotodíodo" style="width:24.3pt;height:24.3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pPr>
              <w:rPr>
                <w:lang w:val="pt-PT"/>
              </w:rPr>
            </w:pPr>
            <w:hyperlink r:id="rId97" w:tooltip="Díodo Led" w:history="1">
              <w:r w:rsidR="000D5EB0" w:rsidRPr="00BA26F3">
                <w:rPr>
                  <w:rStyle w:val="Hyperlink"/>
                  <w:u w:val="none"/>
                  <w:lang w:val="pt-PT"/>
                </w:rPr>
                <w:t>Doido</w:t>
              </w:r>
              <w:r w:rsidRPr="00BA26F3">
                <w:rPr>
                  <w:rStyle w:val="Hyperlink"/>
                  <w:u w:val="none"/>
                  <w:lang w:val="pt-PT"/>
                </w:rPr>
                <w:t xml:space="preserve"> emissor de luz (LED)</w:t>
              </w:r>
            </w:hyperlink>
            <w:r w:rsidRPr="00BA26F3">
              <w:rPr>
                <w:lang w:val="pt-P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r w:rsidRPr="00BA26F3">
              <w:pict>
                <v:shape id="_x0000_i1033" type="#_x0000_t75" alt="Simbolo LED" style="width:24.3pt;height:24.3pt"/>
              </w:pict>
            </w:r>
          </w:p>
        </w:tc>
      </w:tr>
      <w:tr w:rsidR="00BA26F3" w:rsidRPr="00BA26F3" w:rsidTr="00BA26F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hyperlink r:id="rId98" w:anchor="gunn" w:history="1">
              <w:proofErr w:type="spellStart"/>
              <w:r w:rsidRPr="00BA26F3">
                <w:rPr>
                  <w:rStyle w:val="Hyperlink"/>
                  <w:u w:val="none"/>
                </w:rPr>
                <w:t>Diodos</w:t>
              </w:r>
              <w:proofErr w:type="spellEnd"/>
              <w:r w:rsidRPr="00BA26F3">
                <w:rPr>
                  <w:rStyle w:val="Hyperlink"/>
                  <w:u w:val="none"/>
                </w:rPr>
                <w:t xml:space="preserve"> Gunn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r w:rsidRPr="00BA26F3">
              <w:pict>
                <v:shape id="_x0000_i1034" type="#_x0000_t75" alt="Simbolo diodo gunn" style="width:55.25pt;height:32.65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hyperlink r:id="rId99" w:anchor="PIN" w:history="1">
              <w:proofErr w:type="spellStart"/>
              <w:r w:rsidRPr="00BA26F3">
                <w:rPr>
                  <w:rStyle w:val="Hyperlink"/>
                  <w:u w:val="none"/>
                </w:rPr>
                <w:t>Diodo</w:t>
              </w:r>
              <w:proofErr w:type="spellEnd"/>
              <w:r w:rsidRPr="00BA26F3">
                <w:rPr>
                  <w:rStyle w:val="Hyperlink"/>
                  <w:u w:val="none"/>
                </w:rPr>
                <w:t xml:space="preserve"> PIN</w:t>
              </w:r>
            </w:hyperlink>
            <w:r w:rsidRPr="00BA26F3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6F3" w:rsidRPr="00BA26F3" w:rsidRDefault="00BA26F3" w:rsidP="000D7863">
            <w:r w:rsidRPr="00BA26F3">
              <w:pict>
                <v:shape id="_x0000_i1035" type="#_x0000_t75" alt="Simbolo diodo PIN" style="width:53.6pt;height:27.65pt"/>
              </w:pict>
            </w:r>
          </w:p>
        </w:tc>
      </w:tr>
    </w:tbl>
    <w:p w:rsidR="00480DF5" w:rsidRPr="00BA26F3" w:rsidRDefault="00480DF5" w:rsidP="000D7863">
      <w:pPr>
        <w:pStyle w:val="NormalWeb"/>
        <w:rPr>
          <w:ins w:id="21" w:author="Unknown"/>
          <w:lang w:val="pt-PT"/>
        </w:rPr>
      </w:pPr>
    </w:p>
    <w:p w:rsidR="00BA26F3" w:rsidRPr="00BA26F3" w:rsidRDefault="00BA26F3" w:rsidP="000D7863">
      <w:pPr>
        <w:rPr>
          <w:ins w:id="22" w:author="Unknown"/>
        </w:rPr>
      </w:pPr>
      <w:ins w:id="23" w:author="Unknown">
        <w:r w:rsidRPr="00BA26F3">
          <w:lastRenderedPageBreak/>
          <w:fldChar w:fldCharType="begin"/>
        </w:r>
        <w:r w:rsidRPr="00BA26F3">
          <w:instrText xml:space="preserve"> INCLUDEPICTURE "http://www.electronica-pt.com/images/diodos/curva-diodo.jpg" \* MERGEFORMATINET </w:instrText>
        </w:r>
      </w:ins>
      <w:r w:rsidRPr="00BA26F3">
        <w:fldChar w:fldCharType="separate"/>
      </w:r>
      <w:r w:rsidRPr="00BA26F3">
        <w:pict>
          <v:shape id="_x0000_i1025" type="#_x0000_t75" alt="curva caracteristica do diodo" style="width:297.2pt;height:195.9pt"/>
        </w:pict>
      </w:r>
      <w:ins w:id="24" w:author="Unknown">
        <w:r w:rsidRPr="00BA26F3">
          <w:fldChar w:fldCharType="end"/>
        </w:r>
      </w:ins>
    </w:p>
    <w:p w:rsidR="00ED2C96" w:rsidRPr="00BA26F3" w:rsidRDefault="00ED2C96" w:rsidP="00480DF5">
      <w:pPr>
        <w:pStyle w:val="NormalWeb"/>
        <w:rPr>
          <w:color w:val="000000" w:themeColor="text1"/>
          <w:lang w:val="pt-PT"/>
        </w:rPr>
      </w:pPr>
    </w:p>
    <w:sectPr w:rsidR="00ED2C96" w:rsidRPr="00BA26F3" w:rsidSect="00FD56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84109"/>
    <w:multiLevelType w:val="multilevel"/>
    <w:tmpl w:val="4DF62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characterSpacingControl w:val="doNotCompress"/>
  <w:compat/>
  <w:rsids>
    <w:rsidRoot w:val="00ED2C96"/>
    <w:rsid w:val="000D5EB0"/>
    <w:rsid w:val="000D7863"/>
    <w:rsid w:val="00480DF5"/>
    <w:rsid w:val="004F3ACE"/>
    <w:rsid w:val="006E3651"/>
    <w:rsid w:val="00BA26F3"/>
    <w:rsid w:val="00BF4ABF"/>
    <w:rsid w:val="00ED2C96"/>
    <w:rsid w:val="00FD5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Acrony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5629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ED2C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ZA" w:eastAsia="en-Z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D2C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26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A26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2C96"/>
    <w:rPr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ED2C96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ED2C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character" w:customStyle="1" w:styleId="mw-headline">
    <w:name w:val="mw-headline"/>
    <w:basedOn w:val="DefaultParagraphFont"/>
    <w:rsid w:val="00ED2C96"/>
  </w:style>
  <w:style w:type="paragraph" w:styleId="NormalWeb">
    <w:name w:val="Normal (Web)"/>
    <w:basedOn w:val="Normal"/>
    <w:uiPriority w:val="99"/>
    <w:unhideWhenUsed/>
    <w:rsid w:val="00ED2C96"/>
    <w:pPr>
      <w:spacing w:before="100" w:beforeAutospacing="1" w:after="100" w:afterAutospacing="1"/>
    </w:pPr>
    <w:rPr>
      <w:lang w:val="en-ZA" w:eastAsia="en-ZA"/>
    </w:rPr>
  </w:style>
  <w:style w:type="character" w:customStyle="1" w:styleId="editsection">
    <w:name w:val="editsection"/>
    <w:basedOn w:val="DefaultParagraphFont"/>
    <w:rsid w:val="00ED2C96"/>
  </w:style>
  <w:style w:type="paragraph" w:styleId="BalloonText">
    <w:name w:val="Balloon Text"/>
    <w:basedOn w:val="Normal"/>
    <w:link w:val="BalloonTextChar"/>
    <w:rsid w:val="00ED2C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C96"/>
    <w:rPr>
      <w:rFonts w:ascii="Tahoma" w:hAnsi="Tahoma" w:cs="Tahoma"/>
      <w:sz w:val="16"/>
      <w:szCs w:val="16"/>
      <w:lang w:val="en-GB" w:eastAsia="en-GB"/>
    </w:rPr>
  </w:style>
  <w:style w:type="character" w:customStyle="1" w:styleId="Heading3Char">
    <w:name w:val="Heading 3 Char"/>
    <w:basedOn w:val="DefaultParagraphFont"/>
    <w:link w:val="Heading3"/>
    <w:semiHidden/>
    <w:rsid w:val="00BA26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semiHidden/>
    <w:rsid w:val="00BA26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 w:eastAsia="en-GB"/>
    </w:rPr>
  </w:style>
  <w:style w:type="character" w:styleId="HTMLAcronym">
    <w:name w:val="HTML Acronym"/>
    <w:basedOn w:val="DefaultParagraphFont"/>
    <w:uiPriority w:val="99"/>
    <w:unhideWhenUsed/>
    <w:rsid w:val="00BA26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0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07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49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64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8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52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4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37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4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0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56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95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3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03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4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18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30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0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357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8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9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2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87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84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2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t.wikipedia.org/wiki/Banda_de_val%C3%AAncia" TargetMode="External"/><Relationship Id="rId21" Type="http://schemas.openxmlformats.org/officeDocument/2006/relationships/hyperlink" Target="http://pt.wikipedia.org/wiki/Diodos" TargetMode="External"/><Relationship Id="rId34" Type="http://schemas.openxmlformats.org/officeDocument/2006/relationships/hyperlink" Target="http://pt.wikipedia.org/wiki/Arsenieto_de_g%C3%A1lio" TargetMode="External"/><Relationship Id="rId42" Type="http://schemas.openxmlformats.org/officeDocument/2006/relationships/hyperlink" Target="http://pt.wikipedia.org/wiki/Corrente_el%C3%A9trica" TargetMode="External"/><Relationship Id="rId47" Type="http://schemas.openxmlformats.org/officeDocument/2006/relationships/hyperlink" Target="http://pt.wikipedia.org/wiki/Germ%C3%A2nio" TargetMode="External"/><Relationship Id="rId50" Type="http://schemas.openxmlformats.org/officeDocument/2006/relationships/hyperlink" Target="http://pt.wikipedia.org/wiki/Corrente_el%C3%A9trica" TargetMode="External"/><Relationship Id="rId55" Type="http://schemas.openxmlformats.org/officeDocument/2006/relationships/hyperlink" Target="http://pt.wikipedia.org/wiki/Diagrama_esquem%C3%A1tico" TargetMode="External"/><Relationship Id="rId63" Type="http://schemas.openxmlformats.org/officeDocument/2006/relationships/hyperlink" Target="http://pt.wikipedia.org/wiki/Ficheiro:Polariza%C3%A7%C3%A3oInversa.jpg" TargetMode="External"/><Relationship Id="rId68" Type="http://schemas.openxmlformats.org/officeDocument/2006/relationships/hyperlink" Target="http://pt.wikipedia.org/wiki/Camada_de_val%C3%AAncia" TargetMode="External"/><Relationship Id="rId76" Type="http://schemas.openxmlformats.org/officeDocument/2006/relationships/hyperlink" Target="http://pt.wikipedia.org/wiki/P%C3%B3lo" TargetMode="External"/><Relationship Id="rId84" Type="http://schemas.openxmlformats.org/officeDocument/2006/relationships/image" Target="media/image9.png"/><Relationship Id="rId89" Type="http://schemas.openxmlformats.org/officeDocument/2006/relationships/hyperlink" Target="http://www.electronica-pt.com/index.php/content/view/72/37/" TargetMode="External"/><Relationship Id="rId97" Type="http://schemas.openxmlformats.org/officeDocument/2006/relationships/hyperlink" Target="http://www.electronica-pt.com/index.php/content/view/126/37/" TargetMode="External"/><Relationship Id="rId7" Type="http://schemas.openxmlformats.org/officeDocument/2006/relationships/hyperlink" Target="http://pt.wikipedia.org/wiki/Diodo" TargetMode="External"/><Relationship Id="rId71" Type="http://schemas.openxmlformats.org/officeDocument/2006/relationships/hyperlink" Target="http://pt.wikipedia.org/wiki/Camada_de_val%C3%AAncia" TargetMode="External"/><Relationship Id="rId92" Type="http://schemas.openxmlformats.org/officeDocument/2006/relationships/hyperlink" Target="http://pt.wikipedia.org/wiki/Diodo_semicondutor" TargetMode="External"/><Relationship Id="rId2" Type="http://schemas.openxmlformats.org/officeDocument/2006/relationships/styles" Target="styles.xml"/><Relationship Id="rId16" Type="http://schemas.openxmlformats.org/officeDocument/2006/relationships/hyperlink" Target="http://pt.wikipedia.org/wiki/Calor" TargetMode="External"/><Relationship Id="rId29" Type="http://schemas.openxmlformats.org/officeDocument/2006/relationships/hyperlink" Target="http://pt.wikipedia.org/wiki/Energia" TargetMode="External"/><Relationship Id="rId11" Type="http://schemas.openxmlformats.org/officeDocument/2006/relationships/hyperlink" Target="http://pt.wikipedia.org/wiki/Monocrom%C3%A1tico" TargetMode="External"/><Relationship Id="rId24" Type="http://schemas.openxmlformats.org/officeDocument/2006/relationships/hyperlink" Target="http://pt.wikipedia.org/wiki/Semicondutor" TargetMode="External"/><Relationship Id="rId32" Type="http://schemas.openxmlformats.org/officeDocument/2006/relationships/image" Target="media/image1.jpeg"/><Relationship Id="rId37" Type="http://schemas.openxmlformats.org/officeDocument/2006/relationships/image" Target="media/image3.png"/><Relationship Id="rId40" Type="http://schemas.openxmlformats.org/officeDocument/2006/relationships/hyperlink" Target="http://pt.wikipedia.org/wiki/Condutor" TargetMode="External"/><Relationship Id="rId45" Type="http://schemas.openxmlformats.org/officeDocument/2006/relationships/hyperlink" Target="http://pt.wikipedia.org/wiki/Semicondutor" TargetMode="External"/><Relationship Id="rId53" Type="http://schemas.openxmlformats.org/officeDocument/2006/relationships/hyperlink" Target="http://pt.wikipedia.org/wiki/Volt" TargetMode="External"/><Relationship Id="rId58" Type="http://schemas.openxmlformats.org/officeDocument/2006/relationships/hyperlink" Target="http://pt.wikipedia.org/wiki/Circuito_el%C3%A9ctrico" TargetMode="External"/><Relationship Id="rId66" Type="http://schemas.openxmlformats.org/officeDocument/2006/relationships/hyperlink" Target="http://pt.wikipedia.org/wiki/Corrente_alternada" TargetMode="External"/><Relationship Id="rId74" Type="http://schemas.openxmlformats.org/officeDocument/2006/relationships/hyperlink" Target="http://pt.wikipedia.org/w/index.php?title=El%C3%A9trons_livres&amp;action=edit&amp;redlink=1" TargetMode="External"/><Relationship Id="rId79" Type="http://schemas.openxmlformats.org/officeDocument/2006/relationships/hyperlink" Target="http://pt.wikipedia.org/wiki/Corrente_el%C3%A9trica" TargetMode="External"/><Relationship Id="rId87" Type="http://schemas.openxmlformats.org/officeDocument/2006/relationships/image" Target="media/image12.png"/><Relationship Id="rId5" Type="http://schemas.openxmlformats.org/officeDocument/2006/relationships/hyperlink" Target="http://pt.wikipedia.org/wiki/L%C3%ADngua_inglesa" TargetMode="External"/><Relationship Id="rId61" Type="http://schemas.openxmlformats.org/officeDocument/2006/relationships/hyperlink" Target="http://pt.wikipedia.org/wiki/Ficheiro:Polariza%C3%A7%C3%A3oDireta.jpg" TargetMode="External"/><Relationship Id="rId82" Type="http://schemas.openxmlformats.org/officeDocument/2006/relationships/image" Target="media/image7.png"/><Relationship Id="rId90" Type="http://schemas.openxmlformats.org/officeDocument/2006/relationships/hyperlink" Target="http://www.electronica-pt.com/index.php/content/view/277/37/" TargetMode="External"/><Relationship Id="rId95" Type="http://schemas.openxmlformats.org/officeDocument/2006/relationships/hyperlink" Target="http://www.electronica-pt.com/index.php/content/view/277/37/" TargetMode="External"/><Relationship Id="rId19" Type="http://schemas.openxmlformats.org/officeDocument/2006/relationships/hyperlink" Target="http://pt.wikipedia.org/wiki/Germ%C3%A2nio" TargetMode="External"/><Relationship Id="rId14" Type="http://schemas.openxmlformats.org/officeDocument/2006/relationships/hyperlink" Target="http://pt.wikipedia.org/wiki/Luz" TargetMode="External"/><Relationship Id="rId22" Type="http://schemas.openxmlformats.org/officeDocument/2006/relationships/hyperlink" Target="http://pt.wikipedia.org/wiki/Transistor" TargetMode="External"/><Relationship Id="rId27" Type="http://schemas.openxmlformats.org/officeDocument/2006/relationships/hyperlink" Target="http://pt.wikipedia.org/wiki/%C3%8Don" TargetMode="External"/><Relationship Id="rId30" Type="http://schemas.openxmlformats.org/officeDocument/2006/relationships/hyperlink" Target="http://pt.wikipedia.org/wiki/Banda_de_condu%C3%A7%C3%A3o" TargetMode="External"/><Relationship Id="rId35" Type="http://schemas.openxmlformats.org/officeDocument/2006/relationships/hyperlink" Target="http://pt.wikipedia.org/wiki/Infravermelho" TargetMode="External"/><Relationship Id="rId43" Type="http://schemas.openxmlformats.org/officeDocument/2006/relationships/hyperlink" Target="http://pt.wikipedia.org/wiki/Componente_eletr%C3%B4nico" TargetMode="External"/><Relationship Id="rId48" Type="http://schemas.openxmlformats.org/officeDocument/2006/relationships/hyperlink" Target="http://pt.wikipedia.org/wiki/G%C3%A1s" TargetMode="External"/><Relationship Id="rId56" Type="http://schemas.openxmlformats.org/officeDocument/2006/relationships/hyperlink" Target="http://pt.wikipedia.org/wiki/Ficheiro:Diode_symbol.svg" TargetMode="External"/><Relationship Id="rId64" Type="http://schemas.openxmlformats.org/officeDocument/2006/relationships/image" Target="media/image6.jpeg"/><Relationship Id="rId69" Type="http://schemas.openxmlformats.org/officeDocument/2006/relationships/hyperlink" Target="http://pt.wikipedia.org/wiki/Indio" TargetMode="External"/><Relationship Id="rId77" Type="http://schemas.openxmlformats.org/officeDocument/2006/relationships/hyperlink" Target="http://pt.wikipedia.org/wiki/%C3%82nodo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://pt.wikipedia.org/wiki/Semicondutor" TargetMode="External"/><Relationship Id="rId51" Type="http://schemas.openxmlformats.org/officeDocument/2006/relationships/hyperlink" Target="http://pt.wikipedia.org/wiki/Tens%C3%A3o_el%C3%A9trica" TargetMode="External"/><Relationship Id="rId72" Type="http://schemas.openxmlformats.org/officeDocument/2006/relationships/hyperlink" Target="http://pt.wikipedia.org/wiki/El%C3%A9tron" TargetMode="External"/><Relationship Id="rId80" Type="http://schemas.openxmlformats.org/officeDocument/2006/relationships/hyperlink" Target="http://pt.wikipedia.org/wiki/Frequ%C3%AAncia" TargetMode="External"/><Relationship Id="rId85" Type="http://schemas.openxmlformats.org/officeDocument/2006/relationships/image" Target="media/image10.png"/><Relationship Id="rId93" Type="http://schemas.openxmlformats.org/officeDocument/2006/relationships/hyperlink" Target="http://pt.wikipedia.org/wiki/GHz" TargetMode="External"/><Relationship Id="rId98" Type="http://schemas.openxmlformats.org/officeDocument/2006/relationships/hyperlink" Target="http://www.electronica-pt.com/index.php/content/view/277/37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pt.wikipedia.org/wiki/Laser" TargetMode="External"/><Relationship Id="rId17" Type="http://schemas.openxmlformats.org/officeDocument/2006/relationships/hyperlink" Target="http://pt.wikipedia.org/wiki/F%C3%B3ton" TargetMode="External"/><Relationship Id="rId25" Type="http://schemas.openxmlformats.org/officeDocument/2006/relationships/hyperlink" Target="http://pt.wikipedia.org/wiki/%C3%81tomo" TargetMode="External"/><Relationship Id="rId33" Type="http://schemas.openxmlformats.org/officeDocument/2006/relationships/image" Target="media/image2.png"/><Relationship Id="rId38" Type="http://schemas.openxmlformats.org/officeDocument/2006/relationships/hyperlink" Target="http://pt.wikipedia.org/wiki/S%C3%B3lido" TargetMode="External"/><Relationship Id="rId46" Type="http://schemas.openxmlformats.org/officeDocument/2006/relationships/hyperlink" Target="http://pt.wikipedia.org/wiki/Sil%C3%ADcio" TargetMode="External"/><Relationship Id="rId59" Type="http://schemas.openxmlformats.org/officeDocument/2006/relationships/hyperlink" Target="http://pt.wikipedia.org/wiki/Bateria_%28qu%C3%ADmica%29" TargetMode="External"/><Relationship Id="rId67" Type="http://schemas.openxmlformats.org/officeDocument/2006/relationships/hyperlink" Target="http://pt.wikipedia.org/wiki/Corrente_cont%C3%ADnua" TargetMode="External"/><Relationship Id="rId20" Type="http://schemas.openxmlformats.org/officeDocument/2006/relationships/hyperlink" Target="http://pt.wikipedia.org/wiki/Elementos" TargetMode="External"/><Relationship Id="rId41" Type="http://schemas.openxmlformats.org/officeDocument/2006/relationships/hyperlink" Target="http://pt.wikipedia.org/wiki/Isolante" TargetMode="External"/><Relationship Id="rId54" Type="http://schemas.openxmlformats.org/officeDocument/2006/relationships/hyperlink" Target="http://pt.wikipedia.org/wiki/Sil%C3%ADcio" TargetMode="External"/><Relationship Id="rId62" Type="http://schemas.openxmlformats.org/officeDocument/2006/relationships/image" Target="media/image5.jpeg"/><Relationship Id="rId70" Type="http://schemas.openxmlformats.org/officeDocument/2006/relationships/hyperlink" Target="http://pt.wikipedia.org/wiki/%C3%81tomos" TargetMode="External"/><Relationship Id="rId75" Type="http://schemas.openxmlformats.org/officeDocument/2006/relationships/hyperlink" Target="http://pt.wikipedia.org/wiki/Corrente_el%C3%A9trica" TargetMode="External"/><Relationship Id="rId83" Type="http://schemas.openxmlformats.org/officeDocument/2006/relationships/image" Target="media/image8.png"/><Relationship Id="rId88" Type="http://schemas.openxmlformats.org/officeDocument/2006/relationships/hyperlink" Target="http://www.electronica-pt.com/index.php/content/view/84/37/" TargetMode="External"/><Relationship Id="rId91" Type="http://schemas.openxmlformats.org/officeDocument/2006/relationships/hyperlink" Target="http://www.electronica-pt.com/index.php/content/view/277/37/" TargetMode="External"/><Relationship Id="rId96" Type="http://schemas.openxmlformats.org/officeDocument/2006/relationships/hyperlink" Target="http://www.electronica-pt.com/index.php/content/view/277/3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t.wikipedia.org/wiki/Sem%C3%A1foro" TargetMode="External"/><Relationship Id="rId15" Type="http://schemas.openxmlformats.org/officeDocument/2006/relationships/hyperlink" Target="http://pt.wikipedia.org/wiki/Energia" TargetMode="External"/><Relationship Id="rId23" Type="http://schemas.openxmlformats.org/officeDocument/2006/relationships/hyperlink" Target="http://pt.wikipedia.org/wiki/Arsenieto_de_g%C3%A1lio" TargetMode="External"/><Relationship Id="rId28" Type="http://schemas.openxmlformats.org/officeDocument/2006/relationships/hyperlink" Target="http://pt.wikipedia.org/wiki/Resistividade" TargetMode="External"/><Relationship Id="rId36" Type="http://schemas.openxmlformats.org/officeDocument/2006/relationships/hyperlink" Target="http://pt.wikipedia.org/wiki/Ficheiro:%2B-_of_Led.svg" TargetMode="External"/><Relationship Id="rId49" Type="http://schemas.openxmlformats.org/officeDocument/2006/relationships/hyperlink" Target="http://pt.wikipedia.org/wiki/Retificador" TargetMode="External"/><Relationship Id="rId57" Type="http://schemas.openxmlformats.org/officeDocument/2006/relationships/image" Target="media/image4.png"/><Relationship Id="rId10" Type="http://schemas.openxmlformats.org/officeDocument/2006/relationships/hyperlink" Target="http://pt.wikipedia.org/wiki/Luz" TargetMode="External"/><Relationship Id="rId31" Type="http://schemas.openxmlformats.org/officeDocument/2006/relationships/hyperlink" Target="http://pt.wikipedia.org/wiki/Ficheiro:Led_3d.jpg" TargetMode="External"/><Relationship Id="rId44" Type="http://schemas.openxmlformats.org/officeDocument/2006/relationships/hyperlink" Target="http://pt.wikipedia.org/wiki/Cristal" TargetMode="External"/><Relationship Id="rId52" Type="http://schemas.openxmlformats.org/officeDocument/2006/relationships/hyperlink" Target="http://pt.wikipedia.org/wiki/Volt" TargetMode="External"/><Relationship Id="rId60" Type="http://schemas.openxmlformats.org/officeDocument/2006/relationships/hyperlink" Target="http://pt.wikipedia.org/wiki/L%C3%A2mpada" TargetMode="External"/><Relationship Id="rId65" Type="http://schemas.openxmlformats.org/officeDocument/2006/relationships/hyperlink" Target="http://pt.wikipedia.org/wiki/Interruptor" TargetMode="External"/><Relationship Id="rId73" Type="http://schemas.openxmlformats.org/officeDocument/2006/relationships/hyperlink" Target="http://pt.wikipedia.org/wiki/F%C3%B3sforo" TargetMode="External"/><Relationship Id="rId78" Type="http://schemas.openxmlformats.org/officeDocument/2006/relationships/hyperlink" Target="http://pt.wikipedia.org/wiki/C%C3%A1todo" TargetMode="External"/><Relationship Id="rId81" Type="http://schemas.openxmlformats.org/officeDocument/2006/relationships/hyperlink" Target="http://pt.wikipedia.org/wiki/Fonte_chaveada" TargetMode="External"/><Relationship Id="rId86" Type="http://schemas.openxmlformats.org/officeDocument/2006/relationships/image" Target="media/image11.png"/><Relationship Id="rId94" Type="http://schemas.openxmlformats.org/officeDocument/2006/relationships/hyperlink" Target="http://pt.wikipedia.org/wiki/Mec%C3%A2nica_qu%C3%A2ntica" TargetMode="External"/><Relationship Id="rId99" Type="http://schemas.openxmlformats.org/officeDocument/2006/relationships/hyperlink" Target="http://www.electronica-pt.com/index.php/content/view/277/37/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t.wikipedia.org/wiki/Luz" TargetMode="External"/><Relationship Id="rId13" Type="http://schemas.openxmlformats.org/officeDocument/2006/relationships/hyperlink" Target="http://pt.wikipedia.org/wiki/Electr%C3%A3o" TargetMode="External"/><Relationship Id="rId18" Type="http://schemas.openxmlformats.org/officeDocument/2006/relationships/hyperlink" Target="http://pt.wikipedia.org/wiki/Sil%C3%ADcio" TargetMode="External"/><Relationship Id="rId39" Type="http://schemas.openxmlformats.org/officeDocument/2006/relationships/hyperlink" Target="http://pt.wikipedia.org/wiki/Condutivida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3660</Words>
  <Characters>20862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Japie</dc:creator>
  <cp:lastModifiedBy>Japie</cp:lastModifiedBy>
  <cp:revision>2</cp:revision>
  <dcterms:created xsi:type="dcterms:W3CDTF">2011-05-26T10:49:00Z</dcterms:created>
  <dcterms:modified xsi:type="dcterms:W3CDTF">2011-05-26T12:46:00Z</dcterms:modified>
</cp:coreProperties>
</file>